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980" w:rsidRPr="00B954E8" w:rsidRDefault="0025507C" w:rsidP="00BA03B0">
      <w:pPr>
        <w:pStyle w:val="AllgemeineDaten"/>
        <w:framePr w:h="1871" w:hRule="exact" w:wrap="around" w:y="3051"/>
        <w:rPr>
          <w:b/>
          <w:lang w:val="en-GB"/>
        </w:rPr>
      </w:pPr>
      <w:r>
        <w:rPr>
          <w:b/>
        </w:rPr>
        <w:t xml:space="preserve">Amendments to the </w:t>
      </w:r>
      <w:r w:rsidR="00407B1B">
        <w:rPr>
          <w:b/>
        </w:rPr>
        <w:t>General Data Protection Regulation</w:t>
      </w:r>
    </w:p>
    <w:p w:rsidR="00CB2E1F" w:rsidRPr="00B954E8" w:rsidRDefault="00407B1B" w:rsidP="00BA03B0">
      <w:pPr>
        <w:pStyle w:val="AllgemeineDaten"/>
        <w:framePr w:h="1871" w:hRule="exact" w:wrap="around" w:y="3051"/>
        <w:rPr>
          <w:lang w:val="en-GB"/>
        </w:rPr>
      </w:pPr>
      <w:r>
        <w:t xml:space="preserve">12. </w:t>
      </w:r>
      <w:proofErr w:type="spellStart"/>
      <w:r>
        <w:t>Oktober</w:t>
      </w:r>
      <w:proofErr w:type="spellEnd"/>
      <w:r>
        <w:t xml:space="preserve"> 2012</w:t>
      </w:r>
    </w:p>
    <w:p w:rsidR="00BA03B0" w:rsidRPr="00B954E8" w:rsidRDefault="00EF176F" w:rsidP="00BA03B0">
      <w:pPr>
        <w:pStyle w:val="AllgemeineDaten"/>
        <w:framePr w:h="1871" w:hRule="exact" w:wrap="around" w:y="3051"/>
        <w:rPr>
          <w:lang w:val="en-GB"/>
        </w:rPr>
      </w:pPr>
      <w:proofErr w:type="gramStart"/>
      <w:r w:rsidRPr="00B954E8">
        <w:rPr>
          <w:lang w:val="en-GB"/>
        </w:rPr>
        <w:t>page</w:t>
      </w:r>
      <w:proofErr w:type="gramEnd"/>
      <w:r w:rsidR="00BA03B0" w:rsidRPr="00B954E8">
        <w:rPr>
          <w:lang w:val="en-GB"/>
        </w:rPr>
        <w:t xml:space="preserve"> </w:t>
      </w:r>
      <w:r w:rsidR="00982B36">
        <w:fldChar w:fldCharType="begin"/>
      </w:r>
      <w:r w:rsidR="00BA03B0" w:rsidRPr="00B954E8">
        <w:rPr>
          <w:lang w:val="en-GB"/>
        </w:rPr>
        <w:instrText xml:space="preserve"> PAGE   \* MERGEFORMAT </w:instrText>
      </w:r>
      <w:r w:rsidR="00982B36">
        <w:fldChar w:fldCharType="separate"/>
      </w:r>
      <w:r w:rsidR="0082757C">
        <w:rPr>
          <w:noProof/>
          <w:lang w:val="en-GB"/>
        </w:rPr>
        <w:t>1</w:t>
      </w:r>
      <w:r w:rsidR="00982B36">
        <w:fldChar w:fldCharType="end"/>
      </w:r>
    </w:p>
    <w:p w:rsidR="0057441E" w:rsidRDefault="00EE3CDD" w:rsidP="008E31FA">
      <w:pPr>
        <w:rPr>
          <w:lang w:val="en-GB"/>
        </w:rPr>
      </w:pPr>
      <w:r w:rsidRPr="00EE3CDD">
        <w:rPr>
          <w:lang w:val="en-GB"/>
        </w:rPr>
        <w:t>The Federal Association for Information Technology, Telecommunications and New Media (BITKOM) represents more than 1,700 companies in Germany. Its 1,100 direct members generate an annual sales volume of 135 billion Euros annually and employ 700,000 people. They include providers of software and IT services, telecommunications and Internet services, manufacturers of hardware and consumer electronics, and digital media businesses. BITKOM campaigns in particular for a modernization of the education system, for an innovative ec</w:t>
      </w:r>
      <w:r w:rsidRPr="00EE3CDD">
        <w:rPr>
          <w:lang w:val="en-GB"/>
        </w:rPr>
        <w:t>o</w:t>
      </w:r>
      <w:r w:rsidRPr="00EE3CDD">
        <w:rPr>
          <w:lang w:val="en-GB"/>
        </w:rPr>
        <w:t>nomic policy and a future-oriented Internet policy.</w:t>
      </w:r>
    </w:p>
    <w:p w:rsidR="00EE3CDD" w:rsidRPr="00B954E8" w:rsidRDefault="00EE3CDD" w:rsidP="008E31FA">
      <w:pPr>
        <w:rPr>
          <w:lang w:val="en-GB"/>
        </w:rPr>
      </w:pPr>
    </w:p>
    <w:p w:rsidR="00BA03B0" w:rsidRDefault="00486A6B" w:rsidP="00BA03B0">
      <w:r>
        <w:t>In o</w:t>
      </w:r>
      <w:r w:rsidR="00BD4D56">
        <w:t xml:space="preserve">rder to </w:t>
      </w:r>
      <w:r w:rsidR="005F1395">
        <w:t xml:space="preserve">provide precise input on how to possibly </w:t>
      </w:r>
      <w:r w:rsidR="00BD4D56">
        <w:t>address</w:t>
      </w:r>
      <w:r w:rsidR="005F1395">
        <w:t xml:space="preserve"> some</w:t>
      </w:r>
      <w:r>
        <w:t xml:space="preserve"> of</w:t>
      </w:r>
      <w:r w:rsidR="00BD4D56">
        <w:t xml:space="preserve"> the </w:t>
      </w:r>
      <w:proofErr w:type="spellStart"/>
      <w:r w:rsidR="00BD4D56">
        <w:t>unclar</w:t>
      </w:r>
      <w:r w:rsidR="00BD4D56">
        <w:t>i</w:t>
      </w:r>
      <w:r w:rsidR="00BD4D56">
        <w:t>ties</w:t>
      </w:r>
      <w:proofErr w:type="spellEnd"/>
      <w:r w:rsidR="00BD4D56">
        <w:t xml:space="preserve"> and practical problems out</w:t>
      </w:r>
      <w:r>
        <w:t>lined in our p</w:t>
      </w:r>
      <w:r w:rsidR="00BD4D56">
        <w:t>aper</w:t>
      </w:r>
      <w:r>
        <w:t xml:space="preserve"> with e</w:t>
      </w:r>
      <w:r w:rsidR="00BD4D56">
        <w:t xml:space="preserve">xamples for possible impacts of the Regulation we propose </w:t>
      </w:r>
      <w:r w:rsidR="005F1395">
        <w:t>amendments</w:t>
      </w:r>
      <w:r w:rsidR="0076200A">
        <w:t xml:space="preserve"> with regards to the enlisted subjects of the Regulation</w:t>
      </w:r>
      <w:r w:rsidR="00BD4D56">
        <w:t xml:space="preserve">: </w:t>
      </w:r>
    </w:p>
    <w:p w:rsidR="00BD4D56" w:rsidRDefault="00BD4D56" w:rsidP="00BA03B0"/>
    <w:p w:rsidR="00BD4D56" w:rsidRDefault="00BD4D56" w:rsidP="005D6EDD">
      <w:pPr>
        <w:pStyle w:val="Listenabsatz"/>
        <w:numPr>
          <w:ilvl w:val="0"/>
          <w:numId w:val="7"/>
        </w:numPr>
        <w:spacing w:line="240" w:lineRule="auto"/>
      </w:pPr>
      <w:r>
        <w:t>Scope of the Regulation</w:t>
      </w:r>
    </w:p>
    <w:p w:rsidR="00BD4D56" w:rsidRDefault="00BD4D56" w:rsidP="005D6EDD">
      <w:pPr>
        <w:pStyle w:val="Listenabsatz"/>
        <w:numPr>
          <w:ilvl w:val="0"/>
          <w:numId w:val="7"/>
        </w:numPr>
        <w:spacing w:line="240" w:lineRule="auto"/>
      </w:pPr>
      <w:r>
        <w:t>L</w:t>
      </w:r>
      <w:r w:rsidR="005F1395">
        <w:t xml:space="preserve">awfulness of </w:t>
      </w:r>
      <w:r>
        <w:t>data processing</w:t>
      </w:r>
    </w:p>
    <w:p w:rsidR="00274DF0" w:rsidRDefault="00274DF0" w:rsidP="005D6EDD">
      <w:pPr>
        <w:pStyle w:val="Listenabsatz"/>
        <w:numPr>
          <w:ilvl w:val="0"/>
          <w:numId w:val="7"/>
        </w:numPr>
        <w:spacing w:line="240" w:lineRule="auto"/>
      </w:pPr>
      <w:r>
        <w:t>Data transfers in groups of undertakings</w:t>
      </w:r>
    </w:p>
    <w:p w:rsidR="00BD4D56" w:rsidRDefault="00BD4D56" w:rsidP="005D6EDD">
      <w:pPr>
        <w:pStyle w:val="Listenabsatz"/>
        <w:numPr>
          <w:ilvl w:val="0"/>
          <w:numId w:val="7"/>
        </w:numPr>
        <w:spacing w:line="240" w:lineRule="auto"/>
      </w:pPr>
      <w:r>
        <w:t>Consent</w:t>
      </w:r>
    </w:p>
    <w:p w:rsidR="005F1395" w:rsidRDefault="005F1395" w:rsidP="005D6EDD">
      <w:pPr>
        <w:pStyle w:val="Listenabsatz"/>
        <w:numPr>
          <w:ilvl w:val="0"/>
          <w:numId w:val="7"/>
        </w:numPr>
        <w:spacing w:line="240" w:lineRule="auto"/>
      </w:pPr>
      <w:r>
        <w:t>Differentiated regulations for profiling</w:t>
      </w:r>
    </w:p>
    <w:p w:rsidR="005F1395" w:rsidRDefault="005F1395" w:rsidP="005D6EDD">
      <w:pPr>
        <w:pStyle w:val="Listenabsatz"/>
        <w:numPr>
          <w:ilvl w:val="0"/>
          <w:numId w:val="7"/>
        </w:numPr>
        <w:spacing w:line="240" w:lineRule="auto"/>
      </w:pPr>
      <w:r>
        <w:t>Controller Processor Relation</w:t>
      </w:r>
    </w:p>
    <w:p w:rsidR="0076200A" w:rsidRDefault="0076200A" w:rsidP="0076200A">
      <w:pPr>
        <w:spacing w:line="240" w:lineRule="auto"/>
      </w:pPr>
    </w:p>
    <w:p w:rsidR="0076200A" w:rsidRDefault="0076200A" w:rsidP="0076200A">
      <w:pPr>
        <w:spacing w:line="240" w:lineRule="auto"/>
      </w:pPr>
      <w:r>
        <w:t>This is not a closed list of amendments as we are still working on amendments for the rules on self-regulation</w:t>
      </w:r>
      <w:r w:rsidR="002D0CC5">
        <w:t>.</w:t>
      </w:r>
      <w:r>
        <w:t xml:space="preserve"> </w:t>
      </w:r>
      <w:r w:rsidR="002D0CC5">
        <w:t>W</w:t>
      </w:r>
      <w:r>
        <w:t xml:space="preserve">ith respect to other points we support the list of amendments drafted by our European association </w:t>
      </w:r>
      <w:proofErr w:type="spellStart"/>
      <w:r>
        <w:t>Digital</w:t>
      </w:r>
      <w:r w:rsidR="002D0CC5">
        <w:t>e</w:t>
      </w:r>
      <w:r>
        <w:t>urope</w:t>
      </w:r>
      <w:proofErr w:type="spellEnd"/>
      <w:r>
        <w:t>.</w:t>
      </w:r>
    </w:p>
    <w:p w:rsidR="0076200A" w:rsidRDefault="0076200A" w:rsidP="0076200A">
      <w:pPr>
        <w:spacing w:line="240" w:lineRule="auto"/>
      </w:pPr>
    </w:p>
    <w:p w:rsidR="00274DF0" w:rsidRPr="00274DF0" w:rsidRDefault="00274DF0" w:rsidP="00274DF0">
      <w:pPr>
        <w:pStyle w:val="berschrift1"/>
        <w:rPr>
          <w:lang w:val="en-GB"/>
        </w:rPr>
      </w:pPr>
      <w:r>
        <w:rPr>
          <w:lang w:val="en-GB"/>
        </w:rPr>
        <w:t>Scope of the Regulation</w:t>
      </w:r>
    </w:p>
    <w:p w:rsidR="00274DF0" w:rsidRDefault="00274DF0" w:rsidP="00154C8C">
      <w:pPr>
        <w:rPr>
          <w:b/>
          <w:lang w:val="en-GB"/>
        </w:rPr>
      </w:pPr>
    </w:p>
    <w:p w:rsidR="00154C8C" w:rsidRPr="00154C8C" w:rsidRDefault="004771C4" w:rsidP="00154C8C">
      <w:pPr>
        <w:rPr>
          <w:b/>
          <w:lang w:val="en-GB"/>
        </w:rPr>
      </w:pPr>
      <w:r w:rsidRPr="00154C8C">
        <w:rPr>
          <w:b/>
          <w:lang w:val="en-GB"/>
        </w:rPr>
        <w:t>Art. 4 (1) and Recitals 23, 24</w:t>
      </w:r>
      <w:r w:rsidR="00154C8C" w:rsidRPr="00154C8C">
        <w:rPr>
          <w:b/>
          <w:lang w:val="en-GB"/>
        </w:rPr>
        <w:t xml:space="preserve"> Definition of Personal Data </w:t>
      </w:r>
    </w:p>
    <w:p w:rsidR="004771C4" w:rsidRDefault="004771C4" w:rsidP="00BA03B0">
      <w:pPr>
        <w:rPr>
          <w:lang w:val="en-GB"/>
        </w:rPr>
      </w:pPr>
    </w:p>
    <w:tbl>
      <w:tblPr>
        <w:tblW w:w="7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575"/>
        <w:gridCol w:w="3575"/>
      </w:tblGrid>
      <w:tr w:rsidR="008A5167" w:rsidRPr="00131D21" w:rsidTr="002D0CC5">
        <w:trPr>
          <w:cantSplit/>
          <w:tblHeader/>
        </w:trPr>
        <w:tc>
          <w:tcPr>
            <w:tcW w:w="3575" w:type="dxa"/>
            <w:tcMar>
              <w:top w:w="0" w:type="dxa"/>
              <w:left w:w="0" w:type="dxa"/>
              <w:bottom w:w="125" w:type="dxa"/>
              <w:right w:w="0" w:type="dxa"/>
            </w:tcMar>
          </w:tcPr>
          <w:p w:rsidR="008A5167" w:rsidRPr="00131D21" w:rsidRDefault="008A5167" w:rsidP="00374E20">
            <w:pPr>
              <w:pStyle w:val="Tabellenkopf"/>
              <w:spacing w:line="360" w:lineRule="auto"/>
              <w:rPr>
                <w:rFonts w:cs="Arial"/>
              </w:rPr>
            </w:pPr>
            <w:r w:rsidRPr="00131D21">
              <w:rPr>
                <w:rFonts w:cs="Arial"/>
              </w:rPr>
              <w:t>Commission Proposal</w:t>
            </w:r>
          </w:p>
        </w:tc>
        <w:tc>
          <w:tcPr>
            <w:tcW w:w="3575" w:type="dxa"/>
            <w:tcMar>
              <w:top w:w="0" w:type="dxa"/>
              <w:left w:w="0" w:type="dxa"/>
              <w:bottom w:w="125" w:type="dxa"/>
              <w:right w:w="0" w:type="dxa"/>
            </w:tcMar>
          </w:tcPr>
          <w:p w:rsidR="008A5167" w:rsidRPr="00131D21" w:rsidRDefault="008A5167" w:rsidP="00374E20">
            <w:pPr>
              <w:pStyle w:val="Tabellenkopf"/>
              <w:spacing w:line="360" w:lineRule="auto"/>
              <w:rPr>
                <w:rFonts w:cs="Arial"/>
              </w:rPr>
            </w:pPr>
            <w:r w:rsidRPr="00131D21">
              <w:rPr>
                <w:rFonts w:cs="Arial"/>
              </w:rPr>
              <w:t>BITKOM Proposal</w:t>
            </w:r>
          </w:p>
        </w:tc>
      </w:tr>
      <w:tr w:rsidR="008A5167" w:rsidRPr="00131D21" w:rsidTr="002D0CC5">
        <w:trPr>
          <w:cantSplit/>
          <w:tblHeader/>
        </w:trPr>
        <w:tc>
          <w:tcPr>
            <w:tcW w:w="3575" w:type="dxa"/>
            <w:tcMar>
              <w:top w:w="0" w:type="dxa"/>
              <w:left w:w="0" w:type="dxa"/>
              <w:bottom w:w="125" w:type="dxa"/>
              <w:right w:w="0" w:type="dxa"/>
            </w:tcMar>
          </w:tcPr>
          <w:p w:rsidR="008A5167" w:rsidRPr="00131D21" w:rsidRDefault="008A5167" w:rsidP="00374E20">
            <w:pPr>
              <w:pStyle w:val="Tabellenfu"/>
              <w:spacing w:line="360" w:lineRule="auto"/>
              <w:rPr>
                <w:rFonts w:cs="Arial"/>
              </w:rPr>
            </w:pPr>
            <w:r w:rsidRPr="00131D21">
              <w:rPr>
                <w:rFonts w:cs="Arial"/>
              </w:rPr>
              <w:t>Art. 4 (1)</w:t>
            </w:r>
          </w:p>
          <w:p w:rsidR="008A5167" w:rsidRPr="00131D21" w:rsidRDefault="008A5167" w:rsidP="00374E20">
            <w:pPr>
              <w:pStyle w:val="Tabellenfu"/>
              <w:spacing w:line="360" w:lineRule="auto"/>
              <w:rPr>
                <w:rFonts w:cs="Arial"/>
              </w:rPr>
            </w:pPr>
            <w:r w:rsidRPr="00131D21">
              <w:rPr>
                <w:rFonts w:cs="Arial"/>
              </w:rPr>
              <w:t>'data subject' means an identified natural person or a natural person who can be identified, directly or indirectly, by means reasonably likely to be used by the controller or by any other natural or legal person, in particular by reference to an identification number, location data, online identifier or to one or more factors specific to the physical, physiological, genetic, mental, econo</w:t>
            </w:r>
            <w:r w:rsidRPr="00131D21">
              <w:rPr>
                <w:rFonts w:cs="Arial"/>
              </w:rPr>
              <w:t>m</w:t>
            </w:r>
            <w:r w:rsidRPr="00131D21">
              <w:rPr>
                <w:rFonts w:cs="Arial"/>
              </w:rPr>
              <w:t>ic, cultural or social identity of that person;</w:t>
            </w:r>
          </w:p>
        </w:tc>
        <w:tc>
          <w:tcPr>
            <w:tcW w:w="3575" w:type="dxa"/>
            <w:tcMar>
              <w:top w:w="0" w:type="dxa"/>
              <w:left w:w="0" w:type="dxa"/>
              <w:bottom w:w="125" w:type="dxa"/>
              <w:right w:w="0" w:type="dxa"/>
            </w:tcMar>
          </w:tcPr>
          <w:p w:rsidR="00374E20" w:rsidRDefault="00374E20" w:rsidP="00374E20">
            <w:pPr>
              <w:pStyle w:val="Tabellenfu"/>
              <w:spacing w:line="360" w:lineRule="auto"/>
              <w:rPr>
                <w:rFonts w:cs="Arial"/>
              </w:rPr>
            </w:pPr>
            <w:r>
              <w:rPr>
                <w:rFonts w:cs="Arial"/>
              </w:rPr>
              <w:t>Art. 4 (1)</w:t>
            </w:r>
          </w:p>
          <w:p w:rsidR="008A5167" w:rsidRPr="00131D21" w:rsidRDefault="008A5167" w:rsidP="00F03CC7">
            <w:pPr>
              <w:pStyle w:val="Tabellenfu"/>
              <w:spacing w:line="360" w:lineRule="auto"/>
              <w:rPr>
                <w:rFonts w:cs="Arial"/>
              </w:rPr>
            </w:pPr>
            <w:r w:rsidRPr="00131D21">
              <w:rPr>
                <w:rFonts w:cs="Arial"/>
              </w:rPr>
              <w:t xml:space="preserve">'data subject' means an identified natural person or a natural person who can be identified, directly or indirectly, by means reasonably likely to be used by the </w:t>
            </w:r>
            <w:r w:rsidRPr="0002684F">
              <w:rPr>
                <w:rFonts w:cs="Arial"/>
                <w:b/>
                <w:i/>
              </w:rPr>
              <w:t>controller</w:t>
            </w:r>
            <w:r w:rsidR="000C5C19" w:rsidRPr="00FF1F34">
              <w:rPr>
                <w:rFonts w:cs="Arial"/>
                <w:b/>
                <w:strike/>
              </w:rPr>
              <w:t xml:space="preserve"> </w:t>
            </w:r>
            <w:r w:rsidRPr="000C5C19">
              <w:rPr>
                <w:rFonts w:cs="Arial"/>
                <w:b/>
                <w:strike/>
              </w:rPr>
              <w:t>or by any other natural or legal person</w:t>
            </w:r>
            <w:r w:rsidRPr="00FF1F34">
              <w:rPr>
                <w:rFonts w:cs="Arial"/>
                <w:b/>
              </w:rPr>
              <w:t xml:space="preserve">-, </w:t>
            </w:r>
            <w:r w:rsidRPr="00131D21">
              <w:rPr>
                <w:rFonts w:cs="Arial"/>
              </w:rPr>
              <w:t>in particular by reference to an identification number</w:t>
            </w:r>
            <w:r w:rsidR="00374E20">
              <w:rPr>
                <w:rFonts w:cs="Arial"/>
              </w:rPr>
              <w:t xml:space="preserve"> </w:t>
            </w:r>
            <w:r w:rsidRPr="00131D21">
              <w:rPr>
                <w:rFonts w:cs="Arial"/>
                <w:b/>
                <w:i/>
              </w:rPr>
              <w:t xml:space="preserve">in combination with specific information enabling the identification </w:t>
            </w:r>
            <w:r w:rsidRPr="00131D21">
              <w:rPr>
                <w:rFonts w:cs="Arial"/>
              </w:rPr>
              <w:t>or to one or more factors specific to the physical, physiological, genetic, mental, economic, cultural or social identity of that person;</w:t>
            </w:r>
          </w:p>
        </w:tc>
      </w:tr>
      <w:tr w:rsidR="008A5167" w:rsidRPr="00131D21" w:rsidTr="002D0CC5">
        <w:trPr>
          <w:cantSplit/>
          <w:tblHeader/>
        </w:trPr>
        <w:tc>
          <w:tcPr>
            <w:tcW w:w="3575" w:type="dxa"/>
            <w:tcMar>
              <w:top w:w="0" w:type="dxa"/>
              <w:left w:w="0" w:type="dxa"/>
              <w:bottom w:w="125" w:type="dxa"/>
              <w:right w:w="0" w:type="dxa"/>
            </w:tcMar>
          </w:tcPr>
          <w:p w:rsidR="008A5167" w:rsidRPr="00131D21" w:rsidRDefault="008A5167" w:rsidP="00374E20">
            <w:pPr>
              <w:pStyle w:val="Tabellenfu"/>
              <w:spacing w:line="360" w:lineRule="auto"/>
              <w:rPr>
                <w:rFonts w:cs="Arial"/>
              </w:rPr>
            </w:pPr>
            <w:r w:rsidRPr="00131D21">
              <w:rPr>
                <w:rFonts w:cs="Arial"/>
              </w:rPr>
              <w:lastRenderedPageBreak/>
              <w:t>Recital 23 ‘data subject’</w:t>
            </w:r>
          </w:p>
          <w:p w:rsidR="008A5167" w:rsidRPr="00131D21" w:rsidRDefault="008A5167" w:rsidP="00374E20">
            <w:pPr>
              <w:pStyle w:val="Tabellenfu"/>
              <w:spacing w:line="360" w:lineRule="auto"/>
              <w:rPr>
                <w:rFonts w:cs="Arial"/>
              </w:rPr>
            </w:pPr>
            <w:r w:rsidRPr="00131D21">
              <w:rPr>
                <w:rFonts w:cs="Arial"/>
              </w:rPr>
              <w:t>The principles of protection should apply to any information concerning an identified or identifiable person. To determine whether a person is identif</w:t>
            </w:r>
            <w:r w:rsidRPr="00131D21">
              <w:rPr>
                <w:rFonts w:cs="Arial"/>
              </w:rPr>
              <w:t>i</w:t>
            </w:r>
            <w:r w:rsidRPr="00131D21">
              <w:rPr>
                <w:rFonts w:cs="Arial"/>
              </w:rPr>
              <w:t>able, account should be taken of all the means likely reasonably to be used either by the contro</w:t>
            </w:r>
            <w:r w:rsidRPr="00131D21">
              <w:rPr>
                <w:rFonts w:cs="Arial"/>
              </w:rPr>
              <w:t>l</w:t>
            </w:r>
            <w:r w:rsidRPr="00131D21">
              <w:rPr>
                <w:rFonts w:cs="Arial"/>
              </w:rPr>
              <w:t>ler or by any other person to identify the individ</w:t>
            </w:r>
            <w:r w:rsidRPr="00131D21">
              <w:rPr>
                <w:rFonts w:cs="Arial"/>
              </w:rPr>
              <w:t>u</w:t>
            </w:r>
            <w:r w:rsidRPr="00131D21">
              <w:rPr>
                <w:rFonts w:cs="Arial"/>
              </w:rPr>
              <w:t>al. The principles of data protection should not apply to data rendered anonymous in such a way that the data subject is no longer identifiable.</w:t>
            </w:r>
          </w:p>
        </w:tc>
        <w:tc>
          <w:tcPr>
            <w:tcW w:w="3575" w:type="dxa"/>
            <w:tcMar>
              <w:top w:w="0" w:type="dxa"/>
              <w:left w:w="0" w:type="dxa"/>
              <w:bottom w:w="125" w:type="dxa"/>
              <w:right w:w="0" w:type="dxa"/>
            </w:tcMar>
          </w:tcPr>
          <w:p w:rsidR="008A5167" w:rsidRPr="00131D21" w:rsidRDefault="008A5167" w:rsidP="00374E20">
            <w:pPr>
              <w:pStyle w:val="Tabellenfu"/>
              <w:spacing w:line="360" w:lineRule="auto"/>
              <w:rPr>
                <w:rFonts w:cs="Arial"/>
              </w:rPr>
            </w:pPr>
            <w:r w:rsidRPr="00131D21">
              <w:rPr>
                <w:rFonts w:cs="Arial"/>
              </w:rPr>
              <w:t>Recital 23 ‘data subject’</w:t>
            </w:r>
          </w:p>
          <w:p w:rsidR="008A5167" w:rsidRDefault="008A5167" w:rsidP="00374E20">
            <w:pPr>
              <w:spacing w:line="360" w:lineRule="auto"/>
              <w:rPr>
                <w:rFonts w:cs="Arial"/>
                <w:b/>
                <w:i/>
                <w:sz w:val="16"/>
                <w:szCs w:val="16"/>
              </w:rPr>
            </w:pPr>
            <w:r w:rsidRPr="00131D21">
              <w:rPr>
                <w:rFonts w:cs="Arial"/>
                <w:sz w:val="16"/>
                <w:szCs w:val="16"/>
              </w:rPr>
              <w:t xml:space="preserve">The principles of protection should apply </w:t>
            </w:r>
            <w:r w:rsidRPr="00131D21">
              <w:rPr>
                <w:rFonts w:cs="Arial"/>
                <w:b/>
                <w:i/>
                <w:sz w:val="16"/>
                <w:szCs w:val="16"/>
              </w:rPr>
              <w:t>only</w:t>
            </w:r>
            <w:r w:rsidRPr="00131D21">
              <w:rPr>
                <w:rFonts w:cs="Arial"/>
                <w:sz w:val="16"/>
                <w:szCs w:val="16"/>
              </w:rPr>
              <w:t xml:space="preserve"> to </w:t>
            </w:r>
            <w:r w:rsidRPr="00131D21">
              <w:rPr>
                <w:rFonts w:cs="Arial"/>
                <w:b/>
                <w:i/>
                <w:strike/>
                <w:sz w:val="16"/>
                <w:szCs w:val="16"/>
              </w:rPr>
              <w:t>any</w:t>
            </w:r>
            <w:r w:rsidRPr="00131D21">
              <w:rPr>
                <w:rFonts w:cs="Arial"/>
                <w:b/>
                <w:i/>
                <w:sz w:val="16"/>
                <w:szCs w:val="16"/>
              </w:rPr>
              <w:t xml:space="preserve"> specific</w:t>
            </w:r>
            <w:r w:rsidRPr="00131D21">
              <w:rPr>
                <w:rFonts w:cs="Arial"/>
                <w:sz w:val="16"/>
                <w:szCs w:val="16"/>
              </w:rPr>
              <w:t xml:space="preserve"> information concerning an identified or identifiable person. To determine whether a person is identifiable, account should be taken: (</w:t>
            </w:r>
            <w:proofErr w:type="spellStart"/>
            <w:r w:rsidRPr="00131D21">
              <w:rPr>
                <w:rFonts w:cs="Arial"/>
                <w:sz w:val="16"/>
                <w:szCs w:val="16"/>
              </w:rPr>
              <w:t>i</w:t>
            </w:r>
            <w:proofErr w:type="spellEnd"/>
            <w:r w:rsidRPr="00131D21">
              <w:rPr>
                <w:rFonts w:cs="Arial"/>
                <w:sz w:val="16"/>
                <w:szCs w:val="16"/>
              </w:rPr>
              <w:t xml:space="preserve">) </w:t>
            </w:r>
            <w:r w:rsidRPr="00131D21">
              <w:rPr>
                <w:rFonts w:cs="Arial"/>
                <w:b/>
                <w:i/>
                <w:strike/>
                <w:sz w:val="16"/>
                <w:szCs w:val="16"/>
              </w:rPr>
              <w:t>of</w:t>
            </w:r>
            <w:r w:rsidRPr="00131D21">
              <w:rPr>
                <w:rFonts w:cs="Arial"/>
                <w:b/>
                <w:i/>
                <w:sz w:val="16"/>
                <w:szCs w:val="16"/>
              </w:rPr>
              <w:t xml:space="preserve"> only those</w:t>
            </w:r>
            <w:r w:rsidRPr="00131D21">
              <w:rPr>
                <w:rFonts w:cs="Arial"/>
                <w:sz w:val="16"/>
                <w:szCs w:val="16"/>
              </w:rPr>
              <w:t xml:space="preserve"> </w:t>
            </w:r>
            <w:r w:rsidRPr="00131D21">
              <w:rPr>
                <w:rFonts w:cs="Arial"/>
                <w:b/>
                <w:i/>
                <w:strike/>
                <w:sz w:val="16"/>
                <w:szCs w:val="16"/>
              </w:rPr>
              <w:t>all the</w:t>
            </w:r>
            <w:r w:rsidRPr="00131D21">
              <w:rPr>
                <w:rFonts w:cs="Arial"/>
                <w:sz w:val="16"/>
                <w:szCs w:val="16"/>
              </w:rPr>
              <w:t xml:space="preserve"> means reasonably likely to be used </w:t>
            </w:r>
            <w:r w:rsidRPr="00131D21">
              <w:rPr>
                <w:rFonts w:cs="Arial"/>
                <w:b/>
                <w:i/>
                <w:strike/>
                <w:sz w:val="16"/>
                <w:szCs w:val="16"/>
              </w:rPr>
              <w:t>either</w:t>
            </w:r>
            <w:r w:rsidRPr="00131D21">
              <w:rPr>
                <w:rFonts w:cs="Arial"/>
                <w:strike/>
                <w:sz w:val="16"/>
                <w:szCs w:val="16"/>
              </w:rPr>
              <w:t xml:space="preserve"> </w:t>
            </w:r>
            <w:r w:rsidRPr="00131D21">
              <w:rPr>
                <w:rFonts w:cs="Arial"/>
                <w:sz w:val="16"/>
                <w:szCs w:val="16"/>
              </w:rPr>
              <w:t xml:space="preserve">by the controller </w:t>
            </w:r>
            <w:r w:rsidRPr="003E23B8">
              <w:rPr>
                <w:rFonts w:cs="Arial"/>
                <w:b/>
                <w:strike/>
                <w:sz w:val="16"/>
                <w:szCs w:val="16"/>
              </w:rPr>
              <w:t xml:space="preserve">or by any </w:t>
            </w:r>
            <w:proofErr w:type="gramStart"/>
            <w:r w:rsidRPr="003E23B8">
              <w:rPr>
                <w:rFonts w:cs="Arial"/>
                <w:b/>
                <w:strike/>
                <w:sz w:val="16"/>
                <w:szCs w:val="16"/>
              </w:rPr>
              <w:t>other  person</w:t>
            </w:r>
            <w:proofErr w:type="gramEnd"/>
            <w:r w:rsidRPr="003E23B8">
              <w:rPr>
                <w:rFonts w:cs="Arial"/>
                <w:b/>
                <w:strike/>
                <w:sz w:val="16"/>
                <w:szCs w:val="16"/>
              </w:rPr>
              <w:t xml:space="preserve"> </w:t>
            </w:r>
            <w:r w:rsidRPr="00131D21">
              <w:rPr>
                <w:rFonts w:cs="Arial"/>
                <w:sz w:val="16"/>
                <w:szCs w:val="16"/>
              </w:rPr>
              <w:t xml:space="preserve">to identify the individual, and (ii) </w:t>
            </w:r>
            <w:r w:rsidRPr="00131D21">
              <w:rPr>
                <w:rFonts w:cs="Arial"/>
                <w:b/>
                <w:i/>
                <w:sz w:val="16"/>
                <w:szCs w:val="16"/>
              </w:rPr>
              <w:t>the reasonable likeliness of a person being identified.</w:t>
            </w:r>
            <w:r w:rsidRPr="00131D21">
              <w:rPr>
                <w:rFonts w:cs="Arial"/>
                <w:sz w:val="16"/>
                <w:szCs w:val="16"/>
              </w:rPr>
              <w:t xml:space="preserve"> The principles of data protection should not apply to data rendered anonymous </w:t>
            </w:r>
            <w:r w:rsidRPr="00131D21">
              <w:rPr>
                <w:rFonts w:cs="Arial"/>
                <w:b/>
                <w:i/>
                <w:sz w:val="16"/>
                <w:szCs w:val="16"/>
              </w:rPr>
              <w:t>or made unreadable</w:t>
            </w:r>
            <w:r w:rsidRPr="00131D21">
              <w:rPr>
                <w:rFonts w:cs="Arial"/>
                <w:sz w:val="16"/>
                <w:szCs w:val="16"/>
              </w:rPr>
              <w:t xml:space="preserve"> in such a way that the data subject is no longer </w:t>
            </w:r>
            <w:r w:rsidRPr="00131D21">
              <w:rPr>
                <w:rFonts w:cs="Arial"/>
                <w:b/>
                <w:i/>
                <w:sz w:val="16"/>
                <w:szCs w:val="16"/>
              </w:rPr>
              <w:t>or not yet</w:t>
            </w:r>
            <w:r w:rsidRPr="00131D21">
              <w:rPr>
                <w:rFonts w:cs="Arial"/>
                <w:sz w:val="16"/>
                <w:szCs w:val="16"/>
              </w:rPr>
              <w:t xml:space="preserve"> identifiable </w:t>
            </w:r>
            <w:r w:rsidRPr="00131D21">
              <w:rPr>
                <w:rFonts w:cs="Arial"/>
                <w:b/>
                <w:i/>
                <w:sz w:val="16"/>
                <w:szCs w:val="16"/>
              </w:rPr>
              <w:t>from the data.</w:t>
            </w:r>
          </w:p>
          <w:p w:rsidR="00F03CC7" w:rsidRPr="00131D21" w:rsidRDefault="00F03CC7" w:rsidP="00374E20">
            <w:pPr>
              <w:spacing w:line="360" w:lineRule="auto"/>
              <w:rPr>
                <w:rFonts w:cs="Arial"/>
                <w:b/>
                <w:i/>
                <w:sz w:val="16"/>
                <w:szCs w:val="16"/>
              </w:rPr>
            </w:pPr>
          </w:p>
          <w:p w:rsidR="008A5167" w:rsidRPr="00131D21" w:rsidRDefault="008A5167" w:rsidP="00374E20">
            <w:pPr>
              <w:spacing w:line="360" w:lineRule="auto"/>
              <w:rPr>
                <w:rFonts w:cs="Arial"/>
                <w:sz w:val="18"/>
                <w:szCs w:val="18"/>
              </w:rPr>
            </w:pPr>
            <w:r w:rsidRPr="00131D21">
              <w:rPr>
                <w:rFonts w:cs="Arial"/>
                <w:b/>
                <w:i/>
                <w:sz w:val="16"/>
                <w:szCs w:val="16"/>
              </w:rPr>
              <w:t xml:space="preserve">Serial numbers of products, </w:t>
            </w:r>
            <w:r w:rsidRPr="00131D21">
              <w:rPr>
                <w:rFonts w:cs="Arial"/>
                <w:b/>
                <w:bCs/>
                <w:i/>
                <w:sz w:val="16"/>
                <w:szCs w:val="16"/>
              </w:rPr>
              <w:t>IP addresses, International Mobile Equipment Identity codes or other such</w:t>
            </w:r>
            <w:r w:rsidRPr="00131D21">
              <w:rPr>
                <w:rFonts w:cs="Arial"/>
                <w:b/>
                <w:i/>
                <w:sz w:val="16"/>
                <w:szCs w:val="16"/>
              </w:rPr>
              <w:t xml:space="preserve"> identifiers should not be regar</w:t>
            </w:r>
            <w:r w:rsidRPr="00131D21">
              <w:rPr>
                <w:rFonts w:cs="Arial"/>
                <w:b/>
                <w:i/>
                <w:sz w:val="16"/>
                <w:szCs w:val="16"/>
              </w:rPr>
              <w:t>d</w:t>
            </w:r>
            <w:r w:rsidRPr="00131D21">
              <w:rPr>
                <w:rFonts w:cs="Arial"/>
                <w:b/>
                <w:i/>
                <w:sz w:val="16"/>
                <w:szCs w:val="16"/>
              </w:rPr>
              <w:t xml:space="preserve">ed as personal data before a link to a natural person can be established. </w:t>
            </w:r>
            <w:r w:rsidRPr="00131D21">
              <w:rPr>
                <w:rFonts w:cs="Arial"/>
                <w:b/>
                <w:bCs/>
                <w:i/>
                <w:sz w:val="16"/>
                <w:szCs w:val="16"/>
              </w:rPr>
              <w:t>Such</w:t>
            </w:r>
            <w:r w:rsidRPr="00131D21">
              <w:rPr>
                <w:rFonts w:cs="Arial"/>
                <w:b/>
                <w:i/>
                <w:sz w:val="16"/>
                <w:szCs w:val="16"/>
              </w:rPr>
              <w:t xml:space="preserve"> identifiers should still not be regarded as personal data even after establishment of such link </w:t>
            </w:r>
            <w:r w:rsidRPr="00131D21">
              <w:rPr>
                <w:rFonts w:cs="Arial"/>
                <w:b/>
                <w:bCs/>
                <w:i/>
                <w:sz w:val="16"/>
                <w:szCs w:val="16"/>
              </w:rPr>
              <w:t>when they remain</w:t>
            </w:r>
            <w:r w:rsidRPr="00131D21">
              <w:rPr>
                <w:rFonts w:cs="Arial"/>
                <w:b/>
                <w:i/>
                <w:sz w:val="16"/>
                <w:szCs w:val="16"/>
              </w:rPr>
              <w:t xml:space="preserve"> standalone in the possession of a controller or processor, </w:t>
            </w:r>
            <w:r w:rsidRPr="00131D21">
              <w:rPr>
                <w:rFonts w:cs="Arial"/>
                <w:b/>
                <w:bCs/>
                <w:i/>
                <w:sz w:val="16"/>
                <w:szCs w:val="16"/>
              </w:rPr>
              <w:t>i.e. when they are not combined with additional data in order to identify or target activities at a natural person.</w:t>
            </w:r>
          </w:p>
        </w:tc>
      </w:tr>
      <w:tr w:rsidR="008A5167" w:rsidRPr="00131D21" w:rsidTr="002D0CC5">
        <w:trPr>
          <w:cantSplit/>
          <w:tblHeader/>
        </w:trPr>
        <w:tc>
          <w:tcPr>
            <w:tcW w:w="3575" w:type="dxa"/>
            <w:tcMar>
              <w:top w:w="0" w:type="dxa"/>
              <w:left w:w="0" w:type="dxa"/>
              <w:bottom w:w="125" w:type="dxa"/>
              <w:right w:w="0" w:type="dxa"/>
            </w:tcMar>
          </w:tcPr>
          <w:p w:rsidR="008A5167" w:rsidRPr="00131D21" w:rsidRDefault="008A5167" w:rsidP="00374E20">
            <w:pPr>
              <w:pStyle w:val="Tabellenfu"/>
              <w:spacing w:line="360" w:lineRule="auto"/>
              <w:rPr>
                <w:rFonts w:cs="Arial"/>
              </w:rPr>
            </w:pPr>
            <w:r w:rsidRPr="00131D21">
              <w:rPr>
                <w:rFonts w:cs="Arial"/>
              </w:rPr>
              <w:t>Recital 24</w:t>
            </w:r>
          </w:p>
          <w:p w:rsidR="008A5167" w:rsidRPr="00131D21" w:rsidRDefault="008A5167" w:rsidP="00374E20">
            <w:pPr>
              <w:pStyle w:val="Tabellenfu"/>
              <w:spacing w:line="360" w:lineRule="auto"/>
              <w:rPr>
                <w:rFonts w:cs="Arial"/>
              </w:rPr>
            </w:pPr>
            <w:r w:rsidRPr="00131D21">
              <w:rPr>
                <w:rFonts w:cs="Arial"/>
              </w:rPr>
              <w:t>When using online services, individuals may be associated with online identifiers provided by their devices, applications, tools and protocols, such as Internet Protocol addresses or cookie identifiers. This may leave traces which, combined with unique identifiers and other information received by the servers, may be used to create profiles of the individuals and identify them. It follows that identification numbers, location data, online identifiers or other specific factors as such need not necessarily be considered as personal data in all circumstances.</w:t>
            </w:r>
          </w:p>
        </w:tc>
        <w:tc>
          <w:tcPr>
            <w:tcW w:w="3575" w:type="dxa"/>
            <w:tcMar>
              <w:top w:w="0" w:type="dxa"/>
              <w:left w:w="0" w:type="dxa"/>
              <w:bottom w:w="125" w:type="dxa"/>
              <w:right w:w="0" w:type="dxa"/>
            </w:tcMar>
          </w:tcPr>
          <w:p w:rsidR="008A5167" w:rsidRPr="00131D21" w:rsidRDefault="008A5167" w:rsidP="00374E20">
            <w:pPr>
              <w:pStyle w:val="Tabellenfu"/>
              <w:spacing w:line="360" w:lineRule="auto"/>
              <w:rPr>
                <w:rFonts w:cs="Arial"/>
              </w:rPr>
            </w:pPr>
            <w:r w:rsidRPr="00131D21">
              <w:rPr>
                <w:rFonts w:cs="Arial"/>
              </w:rPr>
              <w:t>Recital 24</w:t>
            </w:r>
          </w:p>
          <w:p w:rsidR="008A5167" w:rsidRPr="00131D21" w:rsidRDefault="008A5167" w:rsidP="00374E20">
            <w:pPr>
              <w:pStyle w:val="Tabellenfu"/>
              <w:spacing w:line="360" w:lineRule="auto"/>
              <w:rPr>
                <w:rFonts w:cs="Arial"/>
              </w:rPr>
            </w:pPr>
            <w:r w:rsidRPr="00131D21">
              <w:rPr>
                <w:rFonts w:cs="Arial"/>
              </w:rPr>
              <w:t xml:space="preserve">When using online services, individuals may be associated with online identifiers provided by their devices, applications, tools and protocols, such as Internet Protocol addresses or cookie identifiers. This may leave traces which, combined with unique identifiers and other information received by the servers, may be used to create profiles of the individuals and identify them. It follows that identification numbers, location data, online identifiers or other specific factors </w:t>
            </w:r>
            <w:r w:rsidRPr="000C5C19">
              <w:rPr>
                <w:rFonts w:cs="Arial"/>
                <w:b/>
                <w:i/>
                <w:strike/>
              </w:rPr>
              <w:t>as such</w:t>
            </w:r>
            <w:r w:rsidRPr="00131D21">
              <w:rPr>
                <w:rFonts w:cs="Arial"/>
              </w:rPr>
              <w:t xml:space="preserve"> need not necessarily be considered as personal data in all circumstances.</w:t>
            </w:r>
          </w:p>
        </w:tc>
      </w:tr>
    </w:tbl>
    <w:p w:rsidR="008A5167" w:rsidRDefault="008A5167" w:rsidP="00BA03B0">
      <w:pPr>
        <w:rPr>
          <w:lang w:val="en-GB"/>
        </w:rPr>
      </w:pPr>
    </w:p>
    <w:p w:rsidR="00332EB9" w:rsidRPr="00332EB9" w:rsidRDefault="00332EB9" w:rsidP="00BA03B0">
      <w:pPr>
        <w:rPr>
          <w:b/>
        </w:rPr>
      </w:pPr>
      <w:r w:rsidRPr="00332EB9">
        <w:rPr>
          <w:b/>
        </w:rPr>
        <w:t>Justification</w:t>
      </w:r>
    </w:p>
    <w:p w:rsidR="00F03CC7" w:rsidRDefault="0006137B" w:rsidP="00BA03B0">
      <w:r w:rsidRPr="0006137B">
        <w:t>Online identifiers and location data on their own cannot identify individuals. Also, in view of the fact that the draft Regulation places new burdens on data contro</w:t>
      </w:r>
      <w:r w:rsidRPr="0006137B">
        <w:t>l</w:t>
      </w:r>
      <w:r w:rsidRPr="0006137B">
        <w:t xml:space="preserve">lers and processors, it is important to have a clear definition for 'personal data'. </w:t>
      </w:r>
      <w:r w:rsidRPr="0006137B">
        <w:lastRenderedPageBreak/>
        <w:t>We therefore suggest that location data and online identifiers as such are e</w:t>
      </w:r>
      <w:r w:rsidRPr="0006137B">
        <w:t>x</w:t>
      </w:r>
      <w:r w:rsidRPr="0006137B">
        <w:t>cluded from that definition.</w:t>
      </w:r>
      <w:r>
        <w:t xml:space="preserve"> </w:t>
      </w:r>
    </w:p>
    <w:p w:rsidR="00F03CC7" w:rsidRDefault="00F03CC7" w:rsidP="00BA03B0"/>
    <w:p w:rsidR="00154C8C" w:rsidRDefault="0006137B" w:rsidP="00BA03B0">
      <w:pPr>
        <w:rPr>
          <w:lang w:val="en-GB"/>
        </w:rPr>
      </w:pPr>
      <w:r>
        <w:t>I</w:t>
      </w:r>
      <w:r w:rsidR="00332EB9" w:rsidRPr="00332EB9">
        <w:t xml:space="preserve">t should be made clear that the theoretical possibility to identify an individual is in itself not sufficient for considering an individual as identifiable. </w:t>
      </w:r>
      <w:r w:rsidR="003A5A5D" w:rsidRPr="003A5A5D">
        <w:t>Thus, for e</w:t>
      </w:r>
      <w:r w:rsidR="003A5A5D" w:rsidRPr="003A5A5D">
        <w:t>x</w:t>
      </w:r>
      <w:r w:rsidR="003A5A5D" w:rsidRPr="003A5A5D">
        <w:t>ample, if, by the use of super-computing resources, the reasonable likeliness of identification is high for a given data set, such data set will nevertheless not be considered personal data subject to this regulation if the data controller is not reasonably likely to have access to or use such supercomputing resources to perform such identification</w:t>
      </w:r>
      <w:r w:rsidR="003A5A5D">
        <w:t xml:space="preserve">. </w:t>
      </w:r>
      <w:r w:rsidR="00332EB9" w:rsidRPr="00332EB9">
        <w:t>An overly broad definition of ‘data subject’ enco</w:t>
      </w:r>
      <w:r w:rsidR="00332EB9" w:rsidRPr="00332EB9">
        <w:t>m</w:t>
      </w:r>
      <w:r w:rsidR="00332EB9" w:rsidRPr="00332EB9">
        <w:t>passing those identifiers (such as serial numbers etc.) which are not connected to a natural person does not lead to a better protection; on the contrary it takes away incentives to make data anonymous or to refrain from linking it to a natural person.</w:t>
      </w:r>
    </w:p>
    <w:p w:rsidR="00CA3122" w:rsidRDefault="00CA3122" w:rsidP="0025507C">
      <w:pPr>
        <w:pStyle w:val="berschrift"/>
        <w:spacing w:before="0"/>
        <w:rPr>
          <w:b w:val="0"/>
        </w:rPr>
      </w:pPr>
    </w:p>
    <w:p w:rsidR="00374E20" w:rsidRPr="00374E20" w:rsidRDefault="00374E20" w:rsidP="00374E20"/>
    <w:p w:rsidR="00274DF0" w:rsidRDefault="00274DF0" w:rsidP="00274DF0">
      <w:pPr>
        <w:pStyle w:val="berschrift1"/>
      </w:pPr>
      <w:r>
        <w:t>Lawfulness of Data Processing</w:t>
      </w:r>
    </w:p>
    <w:p w:rsidR="00274DF0" w:rsidRPr="00274DF0" w:rsidRDefault="00274DF0" w:rsidP="00274DF0"/>
    <w:p w:rsidR="00976CDA" w:rsidRDefault="00976CDA" w:rsidP="003441FD">
      <w:pPr>
        <w:rPr>
          <w:b/>
        </w:rPr>
      </w:pPr>
      <w:r>
        <w:rPr>
          <w:b/>
        </w:rPr>
        <w:t xml:space="preserve">Art. 6 </w:t>
      </w:r>
      <w:r w:rsidR="00D96D42">
        <w:rPr>
          <w:b/>
        </w:rPr>
        <w:t>Lawfulness of Processing</w:t>
      </w:r>
    </w:p>
    <w:p w:rsidR="00D96D42" w:rsidRDefault="00D96D42" w:rsidP="003441FD">
      <w:pPr>
        <w:rPr>
          <w:b/>
        </w:rPr>
      </w:pPr>
    </w:p>
    <w:tbl>
      <w:tblPr>
        <w:tblW w:w="7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575"/>
        <w:gridCol w:w="3575"/>
      </w:tblGrid>
      <w:tr w:rsidR="00F8521B" w:rsidRPr="00BD4F74" w:rsidTr="00374E20">
        <w:trPr>
          <w:cantSplit/>
          <w:tblHeader/>
        </w:trPr>
        <w:tc>
          <w:tcPr>
            <w:tcW w:w="3575" w:type="dxa"/>
            <w:tcMar>
              <w:top w:w="0" w:type="dxa"/>
              <w:left w:w="0" w:type="dxa"/>
              <w:bottom w:w="125" w:type="dxa"/>
              <w:right w:w="0" w:type="dxa"/>
            </w:tcMar>
          </w:tcPr>
          <w:p w:rsidR="00F8521B" w:rsidRPr="00BD4F74" w:rsidRDefault="00F8521B" w:rsidP="00374E20">
            <w:pPr>
              <w:pStyle w:val="Tabellenkopf"/>
              <w:spacing w:line="360" w:lineRule="auto"/>
            </w:pPr>
            <w:r w:rsidRPr="00BD4F74">
              <w:t>Commission Proposal</w:t>
            </w:r>
          </w:p>
        </w:tc>
        <w:tc>
          <w:tcPr>
            <w:tcW w:w="3575" w:type="dxa"/>
            <w:tcMar>
              <w:top w:w="0" w:type="dxa"/>
              <w:left w:w="0" w:type="dxa"/>
              <w:bottom w:w="125" w:type="dxa"/>
              <w:right w:w="0" w:type="dxa"/>
            </w:tcMar>
          </w:tcPr>
          <w:p w:rsidR="00F8521B" w:rsidRPr="00BD4F74" w:rsidRDefault="00F8521B" w:rsidP="00374E20">
            <w:pPr>
              <w:pStyle w:val="Tabellenkopf"/>
              <w:spacing w:line="360" w:lineRule="auto"/>
            </w:pPr>
            <w:r w:rsidRPr="00BD4F74">
              <w:t>BITKOM Proposal</w:t>
            </w:r>
          </w:p>
        </w:tc>
      </w:tr>
      <w:tr w:rsidR="00F8521B" w:rsidRPr="00BD4F74" w:rsidTr="00374E20">
        <w:trPr>
          <w:cantSplit/>
        </w:trPr>
        <w:tc>
          <w:tcPr>
            <w:tcW w:w="3575" w:type="dxa"/>
            <w:tcMar>
              <w:top w:w="125" w:type="dxa"/>
              <w:left w:w="0" w:type="dxa"/>
              <w:bottom w:w="125" w:type="dxa"/>
              <w:right w:w="0" w:type="dxa"/>
            </w:tcMar>
          </w:tcPr>
          <w:p w:rsidR="00F8521B" w:rsidRPr="00BD4F74" w:rsidRDefault="00F8521B" w:rsidP="00374E20">
            <w:pPr>
              <w:pStyle w:val="Tabellenfu"/>
              <w:spacing w:line="360" w:lineRule="auto"/>
            </w:pPr>
            <w:r w:rsidRPr="00BD4F74">
              <w:t xml:space="preserve">b) processing is necessary for the performance of a contract to which the data subject is party or in order to take steps at the request of the data subject prior to entering into a contract; </w:t>
            </w:r>
          </w:p>
          <w:p w:rsidR="00F8521B" w:rsidRPr="00BD4F74" w:rsidRDefault="00F8521B" w:rsidP="00374E20">
            <w:pPr>
              <w:pStyle w:val="Tabellenfu"/>
              <w:spacing w:line="360" w:lineRule="auto"/>
            </w:pPr>
          </w:p>
          <w:p w:rsidR="00F8521B" w:rsidRPr="00BD4F74" w:rsidRDefault="00F8521B" w:rsidP="00374E20">
            <w:pPr>
              <w:pStyle w:val="Tabellenfu"/>
              <w:spacing w:line="360" w:lineRule="auto"/>
            </w:pPr>
          </w:p>
        </w:tc>
        <w:tc>
          <w:tcPr>
            <w:tcW w:w="3575" w:type="dxa"/>
            <w:tcMar>
              <w:top w:w="125" w:type="dxa"/>
              <w:left w:w="0" w:type="dxa"/>
              <w:bottom w:w="125" w:type="dxa"/>
              <w:right w:w="0" w:type="dxa"/>
            </w:tcMar>
          </w:tcPr>
          <w:p w:rsidR="00F8521B" w:rsidRPr="00BD4F74" w:rsidRDefault="00F8521B" w:rsidP="00374E20">
            <w:pPr>
              <w:pStyle w:val="Tabellenfu"/>
              <w:spacing w:line="360" w:lineRule="auto"/>
            </w:pPr>
            <w:r w:rsidRPr="00BD4F74">
              <w:t xml:space="preserve">b) processing is necessary for the performance of a contract to which the data subject is party or in order to take steps at the request of the data subject prior to entering into a contract; </w:t>
            </w:r>
            <w:r w:rsidRPr="00BD4F74">
              <w:rPr>
                <w:b/>
                <w:bCs/>
                <w:i/>
                <w:iCs/>
              </w:rPr>
              <w:t>or as otherwise appropriate to manage or effectuate the relationship between the controller and data subject</w:t>
            </w:r>
            <w:r w:rsidRPr="00BD4F74">
              <w:t xml:space="preserve"> </w:t>
            </w:r>
          </w:p>
        </w:tc>
      </w:tr>
      <w:tr w:rsidR="00F8521B" w:rsidRPr="00BD4F74" w:rsidTr="00374E20">
        <w:trPr>
          <w:cantSplit/>
        </w:trPr>
        <w:tc>
          <w:tcPr>
            <w:tcW w:w="3575" w:type="dxa"/>
            <w:tcMar>
              <w:top w:w="125" w:type="dxa"/>
              <w:left w:w="0" w:type="dxa"/>
              <w:bottom w:w="125" w:type="dxa"/>
              <w:right w:w="0" w:type="dxa"/>
            </w:tcMar>
          </w:tcPr>
          <w:p w:rsidR="00F8521B" w:rsidRPr="00BD4F74" w:rsidRDefault="00F8521B" w:rsidP="00374E20">
            <w:pPr>
              <w:pStyle w:val="Tabellenfu"/>
              <w:spacing w:line="360" w:lineRule="auto"/>
            </w:pPr>
            <w:r w:rsidRPr="00BD4F74">
              <w:t>(f) processing is necessary for the purposes of the legitimate interests pursued by a controller, except where such interests are overridden by the interests or fundamental rights and freedoms of the data subject which require protection</w:t>
            </w:r>
          </w:p>
          <w:p w:rsidR="00F8521B" w:rsidRPr="00BD4F74" w:rsidRDefault="00F8521B" w:rsidP="00374E20">
            <w:pPr>
              <w:pStyle w:val="Tabellenfu"/>
              <w:spacing w:line="360" w:lineRule="auto"/>
            </w:pPr>
            <w:proofErr w:type="gramStart"/>
            <w:r w:rsidRPr="00BD4F74">
              <w:t>of</w:t>
            </w:r>
            <w:proofErr w:type="gramEnd"/>
            <w:r w:rsidRPr="00BD4F74">
              <w:t xml:space="preserve"> personal data, in particular where the data subject is a child. […]</w:t>
            </w:r>
          </w:p>
        </w:tc>
        <w:tc>
          <w:tcPr>
            <w:tcW w:w="3575" w:type="dxa"/>
            <w:tcMar>
              <w:top w:w="125" w:type="dxa"/>
              <w:left w:w="0" w:type="dxa"/>
              <w:bottom w:w="125" w:type="dxa"/>
              <w:right w:w="0" w:type="dxa"/>
            </w:tcMar>
          </w:tcPr>
          <w:p w:rsidR="00F8521B" w:rsidRPr="00BD4F74" w:rsidRDefault="00F8521B" w:rsidP="00B57F08">
            <w:pPr>
              <w:pStyle w:val="Tabellenfu"/>
              <w:spacing w:line="360" w:lineRule="auto"/>
            </w:pPr>
            <w:r w:rsidRPr="00BD4F74">
              <w:t xml:space="preserve">(f) processing is necessary for the purposes of the legitimate interests pursued by a controller </w:t>
            </w:r>
            <w:r w:rsidRPr="00BD4F74">
              <w:rPr>
                <w:b/>
                <w:bCs/>
              </w:rPr>
              <w:t xml:space="preserve">or </w:t>
            </w:r>
            <w:r w:rsidRPr="00BD4F74">
              <w:rPr>
                <w:b/>
                <w:bCs/>
                <w:i/>
              </w:rPr>
              <w:t>by a third party</w:t>
            </w:r>
            <w:r w:rsidRPr="00BD4F74">
              <w:t>, except where such interests are overridden by the interests or fundamental rights and freedoms of the data subject which require protection of personal data</w:t>
            </w:r>
            <w:r w:rsidRPr="000C5C19">
              <w:rPr>
                <w:b/>
                <w:strike/>
              </w:rPr>
              <w:t>, in particular where the data subject is a child</w:t>
            </w:r>
            <w:r w:rsidRPr="00BD4F74">
              <w:t xml:space="preserve">.[…]. </w:t>
            </w:r>
          </w:p>
        </w:tc>
      </w:tr>
      <w:tr w:rsidR="00374E20" w:rsidRPr="00780A25" w:rsidTr="00374E20">
        <w:trPr>
          <w:cantSplit/>
        </w:trPr>
        <w:tc>
          <w:tcPr>
            <w:tcW w:w="3575" w:type="dxa"/>
            <w:tcMar>
              <w:top w:w="125" w:type="dxa"/>
              <w:left w:w="0" w:type="dxa"/>
              <w:bottom w:w="125" w:type="dxa"/>
              <w:right w:w="0" w:type="dxa"/>
            </w:tcMar>
          </w:tcPr>
          <w:p w:rsidR="00374E20" w:rsidRPr="00BD4F74" w:rsidRDefault="00374E20" w:rsidP="00374E20">
            <w:pPr>
              <w:pStyle w:val="Tabellenfu"/>
              <w:spacing w:line="360" w:lineRule="auto"/>
            </w:pPr>
          </w:p>
        </w:tc>
        <w:tc>
          <w:tcPr>
            <w:tcW w:w="3575" w:type="dxa"/>
            <w:tcMar>
              <w:top w:w="125" w:type="dxa"/>
              <w:left w:w="0" w:type="dxa"/>
              <w:bottom w:w="125" w:type="dxa"/>
              <w:right w:w="0" w:type="dxa"/>
            </w:tcMar>
          </w:tcPr>
          <w:p w:rsidR="00374E20" w:rsidRPr="00A3469A" w:rsidRDefault="00CE5607" w:rsidP="00A3469A">
            <w:pPr>
              <w:pStyle w:val="Tabellenfu"/>
              <w:spacing w:line="360" w:lineRule="auto"/>
            </w:pPr>
            <w:r>
              <w:t xml:space="preserve">(g) </w:t>
            </w:r>
            <w:r w:rsidR="0095274B" w:rsidRPr="0095274B">
              <w:t xml:space="preserve">For the purposes of advertising, market research or in order to design </w:t>
            </w:r>
            <w:proofErr w:type="spellStart"/>
            <w:r w:rsidR="0095274B" w:rsidRPr="0095274B">
              <w:t>telemedia</w:t>
            </w:r>
            <w:proofErr w:type="spellEnd"/>
            <w:r w:rsidR="0095274B">
              <w:t xml:space="preserve"> services</w:t>
            </w:r>
            <w:r w:rsidR="0095274B" w:rsidRPr="0095274B">
              <w:t xml:space="preserve"> in a</w:t>
            </w:r>
            <w:r w:rsidR="0095274B">
              <w:t xml:space="preserve"> </w:t>
            </w:r>
            <w:r w:rsidR="0095274B" w:rsidRPr="0095274B">
              <w:t xml:space="preserve">needs-based manner, the </w:t>
            </w:r>
            <w:r w:rsidR="0095274B">
              <w:t>controller</w:t>
            </w:r>
            <w:r w:rsidR="0095274B" w:rsidRPr="0095274B">
              <w:t xml:space="preserve"> may produce profiles of usage based on</w:t>
            </w:r>
            <w:r w:rsidR="0095274B">
              <w:t xml:space="preserve"> </w:t>
            </w:r>
            <w:r w:rsidR="0095274B" w:rsidRPr="0095274B">
              <w:t xml:space="preserve">pseudonyms to the extent that the </w:t>
            </w:r>
            <w:r w:rsidR="0095274B">
              <w:t>data subject</w:t>
            </w:r>
            <w:r w:rsidR="0095274B" w:rsidRPr="0095274B">
              <w:t xml:space="preserve"> does not object to this. The</w:t>
            </w:r>
            <w:r w:rsidR="0095274B">
              <w:t xml:space="preserve"> controller</w:t>
            </w:r>
            <w:r w:rsidR="0095274B" w:rsidRPr="0095274B">
              <w:t xml:space="preserve"> must refer the </w:t>
            </w:r>
            <w:r w:rsidR="00D35438">
              <w:t>data subject</w:t>
            </w:r>
            <w:r w:rsidR="0095274B" w:rsidRPr="0095274B">
              <w:t xml:space="preserve"> to his right of </w:t>
            </w:r>
            <w:r w:rsidR="00D35438">
              <w:t xml:space="preserve">refusal </w:t>
            </w:r>
            <w:r w:rsidR="00A3469A">
              <w:t xml:space="preserve">of </w:t>
            </w:r>
            <w:r w:rsidR="00AB123B" w:rsidRPr="00AB123B">
              <w:t>pseudonymous</w:t>
            </w:r>
            <w:r w:rsidR="00D35438">
              <w:t xml:space="preserve"> profiling measures </w:t>
            </w:r>
            <w:r w:rsidR="00A3469A">
              <w:t>in accordance with</w:t>
            </w:r>
            <w:r w:rsidR="00D35438">
              <w:t xml:space="preserve"> Art. 14</w:t>
            </w:r>
            <w:r w:rsidR="0095274B" w:rsidRPr="0095274B">
              <w:t>. These profiles of usage must not be collated with data on the bearer</w:t>
            </w:r>
            <w:r w:rsidR="00D35438">
              <w:t xml:space="preserve"> </w:t>
            </w:r>
            <w:r w:rsidR="0095274B" w:rsidRPr="00A3469A">
              <w:t>of the pseudonym.</w:t>
            </w:r>
          </w:p>
        </w:tc>
      </w:tr>
    </w:tbl>
    <w:p w:rsidR="00F8521B" w:rsidRPr="00A3469A" w:rsidRDefault="00F8521B" w:rsidP="003441FD">
      <w:pPr>
        <w:rPr>
          <w:b/>
        </w:rPr>
      </w:pPr>
    </w:p>
    <w:p w:rsidR="00374E20" w:rsidRPr="00A3469A" w:rsidRDefault="00374E20" w:rsidP="003441FD">
      <w:pPr>
        <w:rPr>
          <w:b/>
        </w:rPr>
      </w:pPr>
    </w:p>
    <w:p w:rsidR="00976CDA" w:rsidRDefault="00D96D42" w:rsidP="003441FD">
      <w:pPr>
        <w:rPr>
          <w:b/>
        </w:rPr>
      </w:pPr>
      <w:r>
        <w:rPr>
          <w:b/>
        </w:rPr>
        <w:t>Justification</w:t>
      </w:r>
    </w:p>
    <w:p w:rsidR="00E25F64" w:rsidRDefault="00AA7EC8" w:rsidP="003441FD">
      <w:r>
        <w:t xml:space="preserve">b) </w:t>
      </w:r>
      <w:r w:rsidR="00983CB4">
        <w:t>There are cases, where there is no contract (yet) and where it is not possible or appropriate to ask the customer in advance to request the desired processing of data.</w:t>
      </w:r>
      <w:r w:rsidR="00D35438">
        <w:t xml:space="preserve"> </w:t>
      </w:r>
      <w:del w:id="0" w:author="Autor">
        <w:r w:rsidR="00983CB4" w:rsidDel="00D35438">
          <w:br/>
        </w:r>
      </w:del>
      <w:r w:rsidR="00983CB4">
        <w:t xml:space="preserve">Example: </w:t>
      </w:r>
      <w:r w:rsidR="00D96D42" w:rsidRPr="00E25F64">
        <w:t xml:space="preserve">If an online retailer wants to offer payment per invoice after delivery of the ordered goods, usually he needs to check on the </w:t>
      </w:r>
      <w:proofErr w:type="spellStart"/>
      <w:r w:rsidR="00D96D42" w:rsidRPr="00E25F64">
        <w:t>reliabilty</w:t>
      </w:r>
      <w:proofErr w:type="spellEnd"/>
      <w:r w:rsidR="00D96D42" w:rsidRPr="00E25F64">
        <w:t xml:space="preserve"> of the customer very quickly. There </w:t>
      </w:r>
      <w:r w:rsidR="00E25F64">
        <w:t>is</w:t>
      </w:r>
      <w:r w:rsidR="00D96D42" w:rsidRPr="00E25F64">
        <w:t xml:space="preserve"> no request of the custome</w:t>
      </w:r>
      <w:r w:rsidR="00E25F64">
        <w:t>r to do so, but the online retailer needs to do so in order to be able to offer this, other</w:t>
      </w:r>
      <w:r w:rsidR="00983CB4">
        <w:t>wise the risk would be too high and he could offer the service to no one.</w:t>
      </w:r>
    </w:p>
    <w:p w:rsidR="00745609" w:rsidRDefault="00745609" w:rsidP="003441FD"/>
    <w:p w:rsidR="00D21180" w:rsidRDefault="00E13066" w:rsidP="00E13066">
      <w:r>
        <w:t xml:space="preserve">f) </w:t>
      </w:r>
      <w:r w:rsidRPr="009901C1">
        <w:t xml:space="preserve">Credit agencies and industry warning systems that are partly already legally required to prevent money laundering or fraud (cf. </w:t>
      </w:r>
      <w:r w:rsidR="00CE5607">
        <w:t>Art.</w:t>
      </w:r>
      <w:r w:rsidRPr="009901C1">
        <w:t xml:space="preserve"> 25 c German Banking Act) retrieve their data, as commonly conceived, not based on the interest of the bodies providing the data or the credit agency storing the data or the warning system, but based on the legitimate interest of third parties in the systems. If the legal basis protecting the interests of third parties ceases to exist, credit age</w:t>
      </w:r>
      <w:r w:rsidRPr="009901C1">
        <w:t>n</w:t>
      </w:r>
      <w:r w:rsidRPr="009901C1">
        <w:t>cies and warning systems would not be able to become active at all since the transfer of corresponding data (in the interest of third parties) would no longer be permitted. In this respect, companies would lose the possibility to check credit ratings or use systems in the framework of compliance measures (for the signif</w:t>
      </w:r>
      <w:r w:rsidRPr="009901C1">
        <w:t>i</w:t>
      </w:r>
      <w:r w:rsidRPr="009901C1">
        <w:t xml:space="preserve">cance of credit agencies, also check European Court of Justice of 23 Nov. 2006 – </w:t>
      </w:r>
      <w:r>
        <w:t>case</w:t>
      </w:r>
      <w:r w:rsidRPr="009901C1">
        <w:t xml:space="preserve"> 238/05).</w:t>
      </w:r>
      <w:r w:rsidR="006600D9">
        <w:t xml:space="preserve"> </w:t>
      </w:r>
    </w:p>
    <w:p w:rsidR="00D21180" w:rsidRDefault="00D21180" w:rsidP="00E13066"/>
    <w:p w:rsidR="00E13066" w:rsidRPr="009901C1" w:rsidRDefault="006600D9" w:rsidP="00E13066">
      <w:r>
        <w:t>Further</w:t>
      </w:r>
      <w:r w:rsidR="00D21180">
        <w:t>more</w:t>
      </w:r>
      <w:r>
        <w:t xml:space="preserve">, the protection of a child is already </w:t>
      </w:r>
      <w:r w:rsidR="00D21180">
        <w:t>given</w:t>
      </w:r>
      <w:r>
        <w:t xml:space="preserve"> when it comes to the balance of right</w:t>
      </w:r>
      <w:r w:rsidR="00D21180">
        <w:t>s</w:t>
      </w:r>
      <w:r>
        <w:t xml:space="preserve"> between the controller or a third party and the data subject. </w:t>
      </w:r>
      <w:r w:rsidR="00D21180">
        <w:t>Nevertheless</w:t>
      </w:r>
      <w:r>
        <w:t>, such interest</w:t>
      </w:r>
      <w:r w:rsidR="00D21180">
        <w:t>s</w:t>
      </w:r>
      <w:r>
        <w:t xml:space="preserve"> have to be taken into due consideration, especially if the data</w:t>
      </w:r>
      <w:r w:rsidR="00D21180">
        <w:t xml:space="preserve"> subject</w:t>
      </w:r>
      <w:r>
        <w:t xml:space="preserve"> is a ch</w:t>
      </w:r>
      <w:r w:rsidR="00D21180">
        <w:t>ild. But the wording as</w:t>
      </w:r>
      <w:r>
        <w:t xml:space="preserve"> it is now could</w:t>
      </w:r>
      <w:r w:rsidR="00D21180">
        <w:t xml:space="preserve"> also imply</w:t>
      </w:r>
      <w:r>
        <w:t xml:space="preserve"> that there </w:t>
      </w:r>
      <w:r w:rsidR="00D21180">
        <w:t xml:space="preserve">is </w:t>
      </w:r>
      <w:r>
        <w:t xml:space="preserve">no </w:t>
      </w:r>
      <w:r w:rsidR="002A0CFA">
        <w:t xml:space="preserve">legitimate </w:t>
      </w:r>
      <w:r w:rsidR="002A0CFA" w:rsidRPr="002A0CFA">
        <w:t xml:space="preserve">processing </w:t>
      </w:r>
      <w:r w:rsidR="00D21180">
        <w:t>possible at all if the data subject is a child, even if the processing is carried out (also) in the interest of the child.</w:t>
      </w:r>
    </w:p>
    <w:p w:rsidR="00F8521B" w:rsidRDefault="00F8521B">
      <w:pPr>
        <w:spacing w:line="240" w:lineRule="auto"/>
      </w:pPr>
    </w:p>
    <w:p w:rsidR="00AB123B" w:rsidRPr="009901C1" w:rsidRDefault="00CE5607" w:rsidP="000C5C19">
      <w:pPr>
        <w:spacing w:line="240" w:lineRule="auto"/>
      </w:pPr>
      <w:r>
        <w:t xml:space="preserve">g) </w:t>
      </w:r>
      <w:r w:rsidR="00AB123B">
        <w:t>P</w:t>
      </w:r>
      <w:r w:rsidR="00AB123B" w:rsidRPr="00AB123B">
        <w:t>seudonymous</w:t>
      </w:r>
      <w:r w:rsidR="00AB123B">
        <w:t xml:space="preserve"> profiling should be deemed as lawfully for reasons of adverti</w:t>
      </w:r>
      <w:r w:rsidR="00AB123B">
        <w:t>s</w:t>
      </w:r>
      <w:r w:rsidR="00AB123B">
        <w:t>ing, market research o</w:t>
      </w:r>
      <w:r w:rsidR="00D2132B">
        <w:t>r</w:t>
      </w:r>
      <w:r w:rsidR="00AB123B">
        <w:t xml:space="preserve"> to design media services in a needs-based manner</w:t>
      </w:r>
      <w:r w:rsidR="00787FAD">
        <w:t xml:space="preserve"> (i.e. user interfaces, websites etc.)</w:t>
      </w:r>
      <w:r w:rsidR="00AB123B">
        <w:t xml:space="preserve">, as long as the profile data is stored separately from the individual data and </w:t>
      </w:r>
      <w:r w:rsidR="00D2132B">
        <w:t xml:space="preserve">the pseudonymous profiles </w:t>
      </w:r>
      <w:proofErr w:type="spellStart"/>
      <w:r w:rsidR="00D2132B">
        <w:t>can not</w:t>
      </w:r>
      <w:proofErr w:type="spellEnd"/>
      <w:r w:rsidR="00D2132B">
        <w:t xml:space="preserve"> be linked to a </w:t>
      </w:r>
      <w:proofErr w:type="spellStart"/>
      <w:r w:rsidR="00787FAD">
        <w:t>indentifiable</w:t>
      </w:r>
      <w:proofErr w:type="spellEnd"/>
      <w:r w:rsidR="00787FAD">
        <w:t xml:space="preserve"> </w:t>
      </w:r>
      <w:r w:rsidR="00D2132B">
        <w:t>natural person subsequently. Pseudonymous profiles are essential for providing tailor-made online advertising.</w:t>
      </w:r>
      <w:r w:rsidR="00787FAD">
        <w:t xml:space="preserve"> </w:t>
      </w:r>
      <w:r w:rsidR="00AB123B" w:rsidRPr="009901C1">
        <w:t>The economic be</w:t>
      </w:r>
      <w:r w:rsidR="00D2132B">
        <w:t xml:space="preserve">nefit of online </w:t>
      </w:r>
      <w:r w:rsidR="00D2132B">
        <w:lastRenderedPageBreak/>
        <w:t xml:space="preserve">advertising is </w:t>
      </w:r>
      <w:r w:rsidR="00AB123B" w:rsidRPr="009901C1">
        <w:t>crucial for all Internet offers, among others, in the field of quality journalism which is available to users free of charge. If such a possibility of funding through advertising is prevented although the processing organ (website operators or third parties transferring advertising banners) cannot track back the actual person, innovative business models on the Internet would be obstructed in all conceivable spheres.</w:t>
      </w:r>
    </w:p>
    <w:p w:rsidR="00A3469A" w:rsidRDefault="00A3469A">
      <w:pPr>
        <w:spacing w:line="240" w:lineRule="auto"/>
      </w:pPr>
    </w:p>
    <w:p w:rsidR="00274DF0" w:rsidRDefault="00274DF0" w:rsidP="00274DF0">
      <w:pPr>
        <w:pStyle w:val="berschrift1"/>
      </w:pPr>
      <w:r>
        <w:t>Data Transfers in Groups of Undertakings</w:t>
      </w:r>
    </w:p>
    <w:p w:rsidR="00976CDA" w:rsidRDefault="00976CDA" w:rsidP="003441FD">
      <w:pPr>
        <w:rPr>
          <w:b/>
        </w:rPr>
      </w:pPr>
    </w:p>
    <w:p w:rsidR="00745609" w:rsidRDefault="00745609" w:rsidP="003441FD">
      <w:pPr>
        <w:rPr>
          <w:b/>
        </w:rPr>
      </w:pPr>
      <w:proofErr w:type="gramStart"/>
      <w:r>
        <w:rPr>
          <w:b/>
        </w:rPr>
        <w:t>NEW Art.</w:t>
      </w:r>
      <w:proofErr w:type="gramEnd"/>
      <w:r>
        <w:rPr>
          <w:b/>
        </w:rPr>
        <w:t xml:space="preserve"> </w:t>
      </w:r>
      <w:proofErr w:type="gramStart"/>
      <w:r>
        <w:rPr>
          <w:b/>
        </w:rPr>
        <w:t>6 (2) a)</w:t>
      </w:r>
      <w:r w:rsidR="002378F7">
        <w:rPr>
          <w:b/>
        </w:rPr>
        <w:t xml:space="preserve"> </w:t>
      </w:r>
      <w:r w:rsidR="00874204">
        <w:rPr>
          <w:b/>
        </w:rPr>
        <w:t>and new Art.</w:t>
      </w:r>
      <w:proofErr w:type="gramEnd"/>
      <w:r w:rsidR="00874204">
        <w:rPr>
          <w:b/>
        </w:rPr>
        <w:t xml:space="preserve"> 4 (16a)</w:t>
      </w:r>
    </w:p>
    <w:p w:rsidR="00514CDF" w:rsidRDefault="00514CDF" w:rsidP="003441FD">
      <w:pPr>
        <w:rPr>
          <w:b/>
        </w:rPr>
      </w:pPr>
    </w:p>
    <w:tbl>
      <w:tblPr>
        <w:tblW w:w="7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575"/>
        <w:gridCol w:w="3575"/>
      </w:tblGrid>
      <w:tr w:rsidR="00745609" w:rsidRPr="00CA3122" w:rsidTr="00374E20">
        <w:trPr>
          <w:cantSplit/>
          <w:tblHeader/>
        </w:trPr>
        <w:tc>
          <w:tcPr>
            <w:tcW w:w="3575" w:type="dxa"/>
            <w:tcMar>
              <w:top w:w="0" w:type="dxa"/>
              <w:left w:w="0" w:type="dxa"/>
              <w:bottom w:w="125" w:type="dxa"/>
              <w:right w:w="0" w:type="dxa"/>
            </w:tcMar>
          </w:tcPr>
          <w:p w:rsidR="00745609" w:rsidRPr="00CA3122" w:rsidRDefault="00745609" w:rsidP="00374E20">
            <w:pPr>
              <w:pStyle w:val="Tabellenkopf"/>
              <w:spacing w:line="360" w:lineRule="auto"/>
            </w:pPr>
            <w:r>
              <w:t>Commission Proposal</w:t>
            </w:r>
          </w:p>
        </w:tc>
        <w:tc>
          <w:tcPr>
            <w:tcW w:w="3575" w:type="dxa"/>
            <w:tcMar>
              <w:top w:w="0" w:type="dxa"/>
              <w:left w:w="0" w:type="dxa"/>
              <w:bottom w:w="125" w:type="dxa"/>
              <w:right w:w="0" w:type="dxa"/>
            </w:tcMar>
          </w:tcPr>
          <w:p w:rsidR="00745609" w:rsidRPr="00CA3122" w:rsidRDefault="00745609" w:rsidP="00374E20">
            <w:pPr>
              <w:pStyle w:val="Tabellenkopf"/>
              <w:spacing w:line="360" w:lineRule="auto"/>
            </w:pPr>
            <w:r>
              <w:t>BITKOM Proposal</w:t>
            </w:r>
          </w:p>
        </w:tc>
      </w:tr>
      <w:tr w:rsidR="00745609" w:rsidTr="00374E20">
        <w:trPr>
          <w:cantSplit/>
        </w:trPr>
        <w:tc>
          <w:tcPr>
            <w:tcW w:w="3575" w:type="dxa"/>
            <w:tcMar>
              <w:top w:w="125" w:type="dxa"/>
              <w:left w:w="0" w:type="dxa"/>
              <w:bottom w:w="125" w:type="dxa"/>
              <w:right w:w="0" w:type="dxa"/>
            </w:tcMar>
          </w:tcPr>
          <w:p w:rsidR="00745609" w:rsidRDefault="00745609" w:rsidP="00374E20">
            <w:pPr>
              <w:pStyle w:val="Tabellenfu"/>
              <w:spacing w:line="360" w:lineRule="auto"/>
            </w:pPr>
          </w:p>
        </w:tc>
        <w:tc>
          <w:tcPr>
            <w:tcW w:w="3575" w:type="dxa"/>
            <w:tcMar>
              <w:top w:w="125" w:type="dxa"/>
              <w:left w:w="0" w:type="dxa"/>
              <w:bottom w:w="125" w:type="dxa"/>
              <w:right w:w="0" w:type="dxa"/>
            </w:tcMar>
          </w:tcPr>
          <w:p w:rsidR="00874204" w:rsidRDefault="00874204" w:rsidP="00374E20">
            <w:pPr>
              <w:pStyle w:val="Tabellenfu"/>
              <w:spacing w:line="360" w:lineRule="auto"/>
            </w:pPr>
            <w:r>
              <w:t xml:space="preserve">Art. 6 (2) a) </w:t>
            </w:r>
            <w:r w:rsidR="00745609" w:rsidRPr="00745609">
              <w:t xml:space="preserve">If the </w:t>
            </w:r>
            <w:r>
              <w:t>controller</w:t>
            </w:r>
            <w:r w:rsidR="00745609" w:rsidRPr="00745609">
              <w:t xml:space="preserve"> is a legal person</w:t>
            </w:r>
            <w:r w:rsidR="0060652E">
              <w:t xml:space="preserve"> that is part of a</w:t>
            </w:r>
            <w:r w:rsidR="00745609" w:rsidRPr="00745609">
              <w:t xml:space="preserve"> </w:t>
            </w:r>
            <w:r w:rsidR="002378F7">
              <w:t xml:space="preserve">registered </w:t>
            </w:r>
            <w:r w:rsidR="00745609" w:rsidRPr="00745609">
              <w:t>group</w:t>
            </w:r>
            <w:r w:rsidR="00CC45C8">
              <w:t xml:space="preserve"> of undertakings</w:t>
            </w:r>
            <w:r w:rsidR="00745609" w:rsidRPr="00745609">
              <w:t xml:space="preserve"> and the provisions of Art. 6 (1) f are fulfilled</w:t>
            </w:r>
            <w:r w:rsidR="00B44B56">
              <w:t>,</w:t>
            </w:r>
            <w:r w:rsidR="00745609" w:rsidRPr="00745609">
              <w:t xml:space="preserve"> the </w:t>
            </w:r>
            <w:r>
              <w:t>controller</w:t>
            </w:r>
            <w:r w:rsidR="00745609" w:rsidRPr="00745609">
              <w:t xml:space="preserve"> may transfer personal data to other controllers that belong to the group. </w:t>
            </w:r>
          </w:p>
        </w:tc>
      </w:tr>
      <w:tr w:rsidR="00374E20" w:rsidTr="00374E20">
        <w:trPr>
          <w:cantSplit/>
        </w:trPr>
        <w:tc>
          <w:tcPr>
            <w:tcW w:w="3575" w:type="dxa"/>
            <w:tcMar>
              <w:top w:w="125" w:type="dxa"/>
              <w:left w:w="0" w:type="dxa"/>
              <w:bottom w:w="125" w:type="dxa"/>
              <w:right w:w="0" w:type="dxa"/>
            </w:tcMar>
          </w:tcPr>
          <w:p w:rsidR="00374E20" w:rsidRDefault="00374E20" w:rsidP="00374E20">
            <w:pPr>
              <w:pStyle w:val="Tabellenfu"/>
              <w:spacing w:line="360" w:lineRule="auto"/>
            </w:pPr>
          </w:p>
        </w:tc>
        <w:tc>
          <w:tcPr>
            <w:tcW w:w="3575" w:type="dxa"/>
            <w:tcMar>
              <w:top w:w="125" w:type="dxa"/>
              <w:left w:w="0" w:type="dxa"/>
              <w:bottom w:w="125" w:type="dxa"/>
              <w:right w:w="0" w:type="dxa"/>
            </w:tcMar>
          </w:tcPr>
          <w:p w:rsidR="00374E20" w:rsidRDefault="00374E20" w:rsidP="00374E20">
            <w:pPr>
              <w:pStyle w:val="Tabellenfu"/>
              <w:spacing w:line="360" w:lineRule="auto"/>
            </w:pPr>
            <w:r>
              <w:t>Art. 4 (16a)</w:t>
            </w:r>
          </w:p>
          <w:p w:rsidR="00374E20" w:rsidRDefault="00374E20" w:rsidP="00374E20">
            <w:pPr>
              <w:pStyle w:val="Tabellenfu"/>
              <w:spacing w:line="360" w:lineRule="auto"/>
            </w:pPr>
            <w:r>
              <w:t>“</w:t>
            </w:r>
            <w:proofErr w:type="gramStart"/>
            <w:r>
              <w:t>registered</w:t>
            </w:r>
            <w:proofErr w:type="gramEnd"/>
            <w:r>
              <w:t xml:space="preserve"> group of </w:t>
            </w:r>
            <w:proofErr w:type="spellStart"/>
            <w:r>
              <w:t>undertakings”means</w:t>
            </w:r>
            <w:proofErr w:type="spellEnd"/>
            <w:r>
              <w:t xml:space="preserve"> a group of undertakings seated in the EU and countries with adequate protection level, that has registered as group at the Data Protection Authority of the main </w:t>
            </w:r>
            <w:proofErr w:type="spellStart"/>
            <w:r>
              <w:t>establishement</w:t>
            </w:r>
            <w:proofErr w:type="spellEnd"/>
            <w:r>
              <w:t xml:space="preserve"> within the EU.</w:t>
            </w:r>
          </w:p>
        </w:tc>
      </w:tr>
    </w:tbl>
    <w:p w:rsidR="008A5167" w:rsidRDefault="008A5167" w:rsidP="003441FD">
      <w:pPr>
        <w:rPr>
          <w:b/>
        </w:rPr>
      </w:pPr>
    </w:p>
    <w:p w:rsidR="00976CDA" w:rsidRDefault="00745609" w:rsidP="003441FD">
      <w:pPr>
        <w:rPr>
          <w:b/>
        </w:rPr>
      </w:pPr>
      <w:r>
        <w:rPr>
          <w:b/>
        </w:rPr>
        <w:t>Justification</w:t>
      </w:r>
    </w:p>
    <w:p w:rsidR="00700CA7" w:rsidRPr="002378F7" w:rsidRDefault="00FA15E1" w:rsidP="002378F7">
      <w:r w:rsidRPr="002378F7">
        <w:t xml:space="preserve">Corporate groups of companies are not </w:t>
      </w:r>
      <w:proofErr w:type="spellStart"/>
      <w:r w:rsidRPr="002378F7">
        <w:t>organised</w:t>
      </w:r>
      <w:proofErr w:type="spellEnd"/>
      <w:r w:rsidRPr="002378F7">
        <w:t xml:space="preserve"> in the structure of their legal entities.</w:t>
      </w:r>
      <w:r w:rsidR="002378F7">
        <w:t xml:space="preserve"> </w:t>
      </w:r>
      <w:r w:rsidRPr="002378F7">
        <w:t xml:space="preserve">Human </w:t>
      </w:r>
      <w:proofErr w:type="spellStart"/>
      <w:r w:rsidRPr="002378F7">
        <w:t>ressources</w:t>
      </w:r>
      <w:proofErr w:type="spellEnd"/>
      <w:r w:rsidRPr="002378F7">
        <w:t xml:space="preserve"> and also customer management are usually org</w:t>
      </w:r>
      <w:r w:rsidRPr="002378F7">
        <w:t>a</w:t>
      </w:r>
      <w:r w:rsidRPr="002378F7">
        <w:t xml:space="preserve">nized between different companies of the group. Therefore there is a strong need for </w:t>
      </w:r>
      <w:proofErr w:type="spellStart"/>
      <w:r w:rsidRPr="002378F7">
        <w:t>unbureaucratic</w:t>
      </w:r>
      <w:proofErr w:type="spellEnd"/>
      <w:r w:rsidRPr="002378F7">
        <w:t xml:space="preserve"> data transfers within such corporate groups.</w:t>
      </w:r>
    </w:p>
    <w:p w:rsidR="00745609" w:rsidRDefault="00FA15E1" w:rsidP="003441FD">
      <w:r w:rsidRPr="002378F7">
        <w:t>The new provisions for BCRs might help a little in international context, but the system is still too complicated to fulfill the needs of companies.</w:t>
      </w:r>
      <w:r w:rsidR="00374E20">
        <w:t xml:space="preserve"> </w:t>
      </w:r>
      <w:r w:rsidR="002378F7">
        <w:t>Therefore a simplified possibility for data transfers within groups of undertakings in the EU or countries with adequate protection level should be installed.</w:t>
      </w:r>
    </w:p>
    <w:p w:rsidR="002378F7" w:rsidRDefault="002378F7" w:rsidP="003441FD"/>
    <w:p w:rsidR="00622F3D" w:rsidRDefault="00622F3D" w:rsidP="003441FD"/>
    <w:p w:rsidR="00622F3D" w:rsidRDefault="00622F3D" w:rsidP="003441FD"/>
    <w:p w:rsidR="00622F3D" w:rsidRDefault="00622F3D" w:rsidP="003441FD"/>
    <w:p w:rsidR="00622F3D" w:rsidRDefault="00622F3D" w:rsidP="003441FD"/>
    <w:p w:rsidR="00622F3D" w:rsidRDefault="00622F3D" w:rsidP="003441FD"/>
    <w:p w:rsidR="00622F3D" w:rsidRDefault="00622F3D" w:rsidP="003441FD"/>
    <w:p w:rsidR="00622F3D" w:rsidRDefault="00622F3D" w:rsidP="003441FD"/>
    <w:p w:rsidR="00622F3D" w:rsidRDefault="00622F3D" w:rsidP="003441FD"/>
    <w:p w:rsidR="00622F3D" w:rsidRDefault="00622F3D" w:rsidP="003441FD"/>
    <w:p w:rsidR="009F306F" w:rsidRDefault="009F306F">
      <w:pPr>
        <w:spacing w:line="240" w:lineRule="auto"/>
      </w:pPr>
      <w:r>
        <w:br w:type="page"/>
      </w:r>
    </w:p>
    <w:p w:rsidR="00622F3D" w:rsidRDefault="00622F3D" w:rsidP="003441FD"/>
    <w:p w:rsidR="00622F3D" w:rsidRDefault="00622F3D" w:rsidP="003441FD"/>
    <w:p w:rsidR="002378F7" w:rsidRDefault="00274DF0" w:rsidP="00274DF0">
      <w:pPr>
        <w:pStyle w:val="berschrift1"/>
      </w:pPr>
      <w:r>
        <w:t>Consent</w:t>
      </w:r>
    </w:p>
    <w:p w:rsidR="00EF00EA" w:rsidRPr="002378F7" w:rsidRDefault="00EF00EA" w:rsidP="003441FD">
      <w:pPr>
        <w:rPr>
          <w:b/>
        </w:rPr>
      </w:pPr>
    </w:p>
    <w:p w:rsidR="003441FD" w:rsidRPr="00976CDA" w:rsidRDefault="00976CDA" w:rsidP="003441FD">
      <w:pPr>
        <w:rPr>
          <w:b/>
        </w:rPr>
      </w:pPr>
      <w:r w:rsidRPr="00976CDA">
        <w:rPr>
          <w:b/>
        </w:rPr>
        <w:t xml:space="preserve">Art. </w:t>
      </w:r>
      <w:proofErr w:type="gramStart"/>
      <w:r w:rsidRPr="00976CDA">
        <w:rPr>
          <w:b/>
        </w:rPr>
        <w:t>7 Consent</w:t>
      </w:r>
      <w:r w:rsidR="0017083E">
        <w:rPr>
          <w:b/>
        </w:rPr>
        <w:t xml:space="preserve"> (Recitals 32, 33, 34)</w:t>
      </w:r>
      <w:r w:rsidR="00E5748F">
        <w:rPr>
          <w:b/>
        </w:rPr>
        <w:t xml:space="preserve"> and Art.</w:t>
      </w:r>
      <w:proofErr w:type="gramEnd"/>
      <w:r w:rsidR="00E5748F">
        <w:rPr>
          <w:b/>
        </w:rPr>
        <w:t xml:space="preserve"> 4 (8)</w:t>
      </w:r>
    </w:p>
    <w:p w:rsidR="00976CDA" w:rsidRPr="003441FD" w:rsidRDefault="00976CDA" w:rsidP="003441FD"/>
    <w:tbl>
      <w:tblPr>
        <w:tblW w:w="7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575"/>
        <w:gridCol w:w="3575"/>
      </w:tblGrid>
      <w:tr w:rsidR="00514CDF" w:rsidRPr="00131D21" w:rsidTr="002D0CC5">
        <w:trPr>
          <w:cantSplit/>
          <w:tblHeader/>
        </w:trPr>
        <w:tc>
          <w:tcPr>
            <w:tcW w:w="3575" w:type="dxa"/>
            <w:tcMar>
              <w:top w:w="0" w:type="dxa"/>
              <w:left w:w="0" w:type="dxa"/>
              <w:bottom w:w="125" w:type="dxa"/>
              <w:right w:w="0" w:type="dxa"/>
            </w:tcMar>
          </w:tcPr>
          <w:p w:rsidR="00514CDF" w:rsidRPr="00BD4F74" w:rsidRDefault="00514CDF" w:rsidP="00374E20">
            <w:pPr>
              <w:pStyle w:val="Tabellenkopf"/>
              <w:spacing w:line="360" w:lineRule="auto"/>
              <w:rPr>
                <w:rFonts w:cs="Arial"/>
              </w:rPr>
            </w:pPr>
            <w:r w:rsidRPr="00BD4F74">
              <w:rPr>
                <w:rFonts w:cs="Arial"/>
              </w:rPr>
              <w:t>Commission Proposal</w:t>
            </w:r>
          </w:p>
        </w:tc>
        <w:tc>
          <w:tcPr>
            <w:tcW w:w="3575" w:type="dxa"/>
            <w:tcMar>
              <w:top w:w="0" w:type="dxa"/>
              <w:left w:w="0" w:type="dxa"/>
              <w:bottom w:w="125" w:type="dxa"/>
              <w:right w:w="0" w:type="dxa"/>
            </w:tcMar>
          </w:tcPr>
          <w:p w:rsidR="00514CDF" w:rsidRPr="00BD4F74" w:rsidRDefault="00514CDF" w:rsidP="00374E20">
            <w:pPr>
              <w:pStyle w:val="Tabellenkopf"/>
              <w:spacing w:line="360" w:lineRule="auto"/>
              <w:rPr>
                <w:rFonts w:cs="Arial"/>
              </w:rPr>
            </w:pPr>
            <w:r w:rsidRPr="00BD4F74">
              <w:rPr>
                <w:rFonts w:cs="Arial"/>
              </w:rPr>
              <w:t>BITKOM Proposal</w:t>
            </w:r>
          </w:p>
        </w:tc>
      </w:tr>
      <w:tr w:rsidR="00514CDF" w:rsidRPr="00131D21" w:rsidTr="002D0CC5">
        <w:trPr>
          <w:cantSplit/>
          <w:tblHeader/>
        </w:trPr>
        <w:tc>
          <w:tcPr>
            <w:tcW w:w="3575" w:type="dxa"/>
            <w:tcMar>
              <w:top w:w="0" w:type="dxa"/>
              <w:left w:w="0" w:type="dxa"/>
              <w:bottom w:w="125" w:type="dxa"/>
              <w:right w:w="0" w:type="dxa"/>
            </w:tcMar>
          </w:tcPr>
          <w:p w:rsidR="00514CDF" w:rsidRPr="00BD4F74" w:rsidRDefault="00514CDF" w:rsidP="00374E20">
            <w:pPr>
              <w:spacing w:line="360" w:lineRule="auto"/>
              <w:rPr>
                <w:rFonts w:cs="Arial"/>
                <w:sz w:val="16"/>
                <w:szCs w:val="16"/>
              </w:rPr>
            </w:pPr>
            <w:r w:rsidRPr="00BD4F74">
              <w:rPr>
                <w:rFonts w:cs="Arial"/>
                <w:sz w:val="16"/>
                <w:szCs w:val="16"/>
              </w:rPr>
              <w:t>Art. 4 (8)</w:t>
            </w:r>
          </w:p>
          <w:p w:rsidR="00514CDF" w:rsidRPr="00BD4F74" w:rsidRDefault="00514CDF" w:rsidP="00374E20">
            <w:pPr>
              <w:spacing w:line="360" w:lineRule="auto"/>
              <w:rPr>
                <w:rFonts w:cs="Arial"/>
                <w:sz w:val="16"/>
                <w:szCs w:val="16"/>
              </w:rPr>
            </w:pPr>
            <w:r w:rsidRPr="00BD4F74">
              <w:rPr>
                <w:rFonts w:cs="Arial"/>
                <w:noProof/>
                <w:sz w:val="16"/>
                <w:szCs w:val="16"/>
              </w:rPr>
              <w:t>'the data subject's consent' means any freely given specific, informed and explicit indication of his or her wishes by which the data subject, either by a statement or by a clear affirmative action, signifies agreement to personal data relating to them being processed</w:t>
            </w:r>
          </w:p>
        </w:tc>
        <w:tc>
          <w:tcPr>
            <w:tcW w:w="3575" w:type="dxa"/>
            <w:tcMar>
              <w:top w:w="0" w:type="dxa"/>
              <w:left w:w="0" w:type="dxa"/>
              <w:bottom w:w="125" w:type="dxa"/>
              <w:right w:w="0" w:type="dxa"/>
            </w:tcMar>
          </w:tcPr>
          <w:p w:rsidR="00514CDF" w:rsidRPr="00BD4F74" w:rsidRDefault="00514CDF" w:rsidP="00B44B56">
            <w:pPr>
              <w:pStyle w:val="Tabellenfu"/>
              <w:spacing w:line="360" w:lineRule="auto"/>
              <w:rPr>
                <w:rFonts w:cs="Arial"/>
              </w:rPr>
            </w:pPr>
            <w:r w:rsidRPr="00BD4F74">
              <w:rPr>
                <w:rFonts w:cs="Arial"/>
                <w:noProof/>
              </w:rPr>
              <w:t>Art. 4 (8)</w:t>
            </w:r>
            <w:r w:rsidRPr="00BD4F74">
              <w:rPr>
                <w:rFonts w:cs="Arial"/>
                <w:noProof/>
              </w:rPr>
              <w:br/>
              <w:t xml:space="preserve">'the data subject's consent' means any freely given specific, informed and </w:t>
            </w:r>
            <w:r w:rsidRPr="00BD4F74">
              <w:rPr>
                <w:rFonts w:cs="Arial"/>
                <w:b/>
                <w:i/>
                <w:noProof/>
              </w:rPr>
              <w:t>unambiguous</w:t>
            </w:r>
            <w:r w:rsidRPr="00BD4F74">
              <w:rPr>
                <w:rFonts w:cs="Arial"/>
                <w:b/>
                <w:i/>
                <w:strike/>
                <w:noProof/>
              </w:rPr>
              <w:t xml:space="preserve"> explicit </w:t>
            </w:r>
            <w:r w:rsidRPr="00BD4F74">
              <w:rPr>
                <w:rFonts w:cs="Arial"/>
                <w:noProof/>
              </w:rPr>
              <w:t xml:space="preserve">indication of his or her wishes by which the data subject, either by a statement or by a </w:t>
            </w:r>
            <w:r w:rsidRPr="000C5C19">
              <w:rPr>
                <w:rFonts w:cs="Arial"/>
                <w:b/>
                <w:strike/>
                <w:noProof/>
              </w:rPr>
              <w:t>clear</w:t>
            </w:r>
            <w:r w:rsidRPr="000C5C19">
              <w:rPr>
                <w:rFonts w:cs="Arial"/>
                <w:b/>
                <w:noProof/>
              </w:rPr>
              <w:t xml:space="preserve"> </w:t>
            </w:r>
            <w:r w:rsidRPr="00BD4F74">
              <w:rPr>
                <w:rFonts w:cs="Arial"/>
                <w:noProof/>
              </w:rPr>
              <w:t>affirmative action, signifies agreement to personal data relating to them being processed</w:t>
            </w:r>
          </w:p>
        </w:tc>
      </w:tr>
      <w:tr w:rsidR="00514CDF" w:rsidRPr="00131D21" w:rsidTr="002D0CC5">
        <w:trPr>
          <w:cantSplit/>
          <w:tblHeader/>
        </w:trPr>
        <w:tc>
          <w:tcPr>
            <w:tcW w:w="3575" w:type="dxa"/>
            <w:tcMar>
              <w:top w:w="0" w:type="dxa"/>
              <w:left w:w="0" w:type="dxa"/>
              <w:bottom w:w="125" w:type="dxa"/>
              <w:right w:w="0" w:type="dxa"/>
            </w:tcMar>
          </w:tcPr>
          <w:p w:rsidR="00514CDF" w:rsidRPr="00BD4F74" w:rsidRDefault="00514CDF" w:rsidP="00374E20">
            <w:pPr>
              <w:spacing w:line="360" w:lineRule="auto"/>
              <w:rPr>
                <w:rFonts w:cs="Arial"/>
                <w:sz w:val="16"/>
                <w:szCs w:val="16"/>
              </w:rPr>
            </w:pPr>
            <w:r w:rsidRPr="00BD4F74">
              <w:rPr>
                <w:rFonts w:cs="Arial"/>
                <w:sz w:val="16"/>
                <w:szCs w:val="16"/>
              </w:rPr>
              <w:t xml:space="preserve">Art. 7 (1) The Controller shall bear the burden of proof for the data </w:t>
            </w:r>
            <w:proofErr w:type="spellStart"/>
            <w:r w:rsidRPr="00BD4F74">
              <w:rPr>
                <w:rFonts w:cs="Arial"/>
                <w:sz w:val="16"/>
                <w:szCs w:val="16"/>
              </w:rPr>
              <w:t>subject’sconsent</w:t>
            </w:r>
            <w:proofErr w:type="spellEnd"/>
            <w:r w:rsidRPr="00BD4F74">
              <w:rPr>
                <w:rFonts w:cs="Arial"/>
                <w:sz w:val="16"/>
                <w:szCs w:val="16"/>
              </w:rPr>
              <w:t xml:space="preserve"> to the pr</w:t>
            </w:r>
            <w:r w:rsidRPr="00BD4F74">
              <w:rPr>
                <w:rFonts w:cs="Arial"/>
                <w:sz w:val="16"/>
                <w:szCs w:val="16"/>
              </w:rPr>
              <w:t>o</w:t>
            </w:r>
            <w:r w:rsidRPr="00BD4F74">
              <w:rPr>
                <w:rFonts w:cs="Arial"/>
                <w:sz w:val="16"/>
                <w:szCs w:val="16"/>
              </w:rPr>
              <w:t>cessing of their personal data for specified purposes.</w:t>
            </w:r>
          </w:p>
        </w:tc>
        <w:tc>
          <w:tcPr>
            <w:tcW w:w="3575" w:type="dxa"/>
            <w:tcMar>
              <w:top w:w="0" w:type="dxa"/>
              <w:left w:w="0" w:type="dxa"/>
              <w:bottom w:w="125" w:type="dxa"/>
              <w:right w:w="0" w:type="dxa"/>
            </w:tcMar>
          </w:tcPr>
          <w:p w:rsidR="00514CDF" w:rsidRPr="00BD4F74" w:rsidRDefault="00514CDF" w:rsidP="00374E20">
            <w:pPr>
              <w:pStyle w:val="Tabellenfu"/>
              <w:spacing w:line="360" w:lineRule="auto"/>
              <w:rPr>
                <w:rFonts w:cs="Arial"/>
              </w:rPr>
            </w:pPr>
            <w:r w:rsidRPr="00BD4F74">
              <w:rPr>
                <w:rFonts w:cs="Arial"/>
              </w:rPr>
              <w:t>Art. 7 (1) deleted</w:t>
            </w:r>
          </w:p>
          <w:p w:rsidR="00514CDF" w:rsidRPr="00BD4F74" w:rsidRDefault="00514CDF" w:rsidP="00374E20">
            <w:pPr>
              <w:pStyle w:val="Tabellenkopf"/>
              <w:spacing w:line="360" w:lineRule="auto"/>
              <w:rPr>
                <w:rFonts w:cs="Arial"/>
              </w:rPr>
            </w:pPr>
          </w:p>
          <w:p w:rsidR="00514CDF" w:rsidRPr="00BD4F74" w:rsidRDefault="00514CDF" w:rsidP="00374E20">
            <w:pPr>
              <w:spacing w:line="360" w:lineRule="auto"/>
              <w:rPr>
                <w:rFonts w:cs="Arial"/>
                <w:sz w:val="16"/>
                <w:szCs w:val="16"/>
              </w:rPr>
            </w:pPr>
          </w:p>
        </w:tc>
      </w:tr>
      <w:tr w:rsidR="00514CDF" w:rsidRPr="00131D21" w:rsidTr="002D0CC5">
        <w:trPr>
          <w:cantSplit/>
          <w:tblHeader/>
        </w:trPr>
        <w:tc>
          <w:tcPr>
            <w:tcW w:w="3575" w:type="dxa"/>
            <w:tcMar>
              <w:top w:w="0" w:type="dxa"/>
              <w:left w:w="0" w:type="dxa"/>
              <w:bottom w:w="125" w:type="dxa"/>
              <w:right w:w="0" w:type="dxa"/>
            </w:tcMar>
          </w:tcPr>
          <w:p w:rsidR="00514CDF" w:rsidRPr="00BD4F74" w:rsidRDefault="00514CDF" w:rsidP="00374E20">
            <w:pPr>
              <w:pStyle w:val="Tabellenfu"/>
              <w:spacing w:line="360" w:lineRule="auto"/>
              <w:rPr>
                <w:rFonts w:cs="Arial"/>
              </w:rPr>
            </w:pPr>
            <w:r w:rsidRPr="00BD4F74">
              <w:rPr>
                <w:rFonts w:cs="Arial"/>
              </w:rPr>
              <w:t xml:space="preserve">Art. 7 </w:t>
            </w:r>
            <w:r w:rsidRPr="00BD4F74">
              <w:rPr>
                <w:rFonts w:cs="Arial"/>
                <w:lang w:val="en-GB"/>
              </w:rPr>
              <w:t>(4) Consent shall not provide a legal basis for the processing, where there is a significant imbalance between the position of the data subject and the controller.</w:t>
            </w:r>
            <w:r w:rsidRPr="00BD4F74">
              <w:rPr>
                <w:rFonts w:cs="Arial"/>
              </w:rPr>
              <w:t xml:space="preserve"> </w:t>
            </w:r>
          </w:p>
          <w:p w:rsidR="00514CDF" w:rsidRPr="00BD4F74" w:rsidRDefault="00514CDF" w:rsidP="00374E20">
            <w:pPr>
              <w:pStyle w:val="Tabellenkopf"/>
              <w:spacing w:line="360" w:lineRule="auto"/>
              <w:rPr>
                <w:rFonts w:cs="Arial"/>
              </w:rPr>
            </w:pPr>
          </w:p>
        </w:tc>
        <w:tc>
          <w:tcPr>
            <w:tcW w:w="3575" w:type="dxa"/>
            <w:tcMar>
              <w:top w:w="0" w:type="dxa"/>
              <w:left w:w="0" w:type="dxa"/>
              <w:bottom w:w="125" w:type="dxa"/>
              <w:right w:w="0" w:type="dxa"/>
            </w:tcMar>
          </w:tcPr>
          <w:p w:rsidR="00514CDF" w:rsidRPr="00BD4F74" w:rsidRDefault="00514CDF" w:rsidP="00374E20">
            <w:pPr>
              <w:pStyle w:val="Tabellenfu"/>
              <w:spacing w:line="360" w:lineRule="auto"/>
              <w:rPr>
                <w:rFonts w:cs="Arial"/>
              </w:rPr>
            </w:pPr>
            <w:r w:rsidRPr="00BD4F74">
              <w:rPr>
                <w:rFonts w:cs="Arial"/>
              </w:rPr>
              <w:t xml:space="preserve">Art. 7 (4) Consent shall not provide a legal basis for the processing, </w:t>
            </w:r>
            <w:r w:rsidRPr="00FF1F34">
              <w:rPr>
                <w:rFonts w:cs="Arial"/>
                <w:b/>
                <w:bCs/>
                <w:i/>
                <w:iCs/>
                <w:strike/>
              </w:rPr>
              <w:t>where there is</w:t>
            </w:r>
            <w:r w:rsidRPr="00BD4F74">
              <w:rPr>
                <w:rFonts w:cs="Arial"/>
              </w:rPr>
              <w:t xml:space="preserve"> </w:t>
            </w:r>
            <w:r w:rsidRPr="00BD4F74">
              <w:rPr>
                <w:rFonts w:cs="Arial"/>
                <w:b/>
                <w:bCs/>
                <w:i/>
                <w:iCs/>
              </w:rPr>
              <w:t>when,</w:t>
            </w:r>
            <w:r w:rsidRPr="00BD4F74">
              <w:rPr>
                <w:rFonts w:cs="Arial"/>
                <w:i/>
                <w:iCs/>
              </w:rPr>
              <w:t xml:space="preserve"> </w:t>
            </w:r>
            <w:r w:rsidRPr="00BD4F74">
              <w:rPr>
                <w:rFonts w:cs="Arial"/>
                <w:b/>
                <w:bCs/>
                <w:i/>
                <w:iCs/>
              </w:rPr>
              <w:t xml:space="preserve">due to </w:t>
            </w:r>
            <w:r w:rsidRPr="00BD4F74">
              <w:rPr>
                <w:rFonts w:cs="Arial"/>
              </w:rPr>
              <w:t>a significant imbalance between the position of the data</w:t>
            </w:r>
            <w:r w:rsidRPr="00BD4F74">
              <w:rPr>
                <w:rFonts w:cs="Arial"/>
                <w:b/>
                <w:bCs/>
                <w:i/>
                <w:iCs/>
              </w:rPr>
              <w:t xml:space="preserve"> </w:t>
            </w:r>
            <w:r w:rsidRPr="00BD4F74">
              <w:rPr>
                <w:rFonts w:cs="Arial"/>
              </w:rPr>
              <w:t>subject</w:t>
            </w:r>
            <w:r w:rsidRPr="00BD4F74">
              <w:rPr>
                <w:rFonts w:cs="Arial"/>
                <w:b/>
                <w:bCs/>
                <w:i/>
                <w:iCs/>
              </w:rPr>
              <w:t xml:space="preserve"> and the controller, the data subject could not refuse his consent without suffering harmful consequences of a material nature attributable to the controller.</w:t>
            </w:r>
          </w:p>
        </w:tc>
      </w:tr>
      <w:tr w:rsidR="00514CDF" w:rsidRPr="00131D21" w:rsidTr="002D0CC5">
        <w:trPr>
          <w:cantSplit/>
          <w:tblHeader/>
        </w:trPr>
        <w:tc>
          <w:tcPr>
            <w:tcW w:w="3575" w:type="dxa"/>
            <w:tcMar>
              <w:top w:w="0" w:type="dxa"/>
              <w:left w:w="0" w:type="dxa"/>
              <w:bottom w:w="125" w:type="dxa"/>
              <w:right w:w="0" w:type="dxa"/>
            </w:tcMar>
          </w:tcPr>
          <w:p w:rsidR="00514CDF" w:rsidRPr="00BD4F74" w:rsidRDefault="00514CDF" w:rsidP="00374E20">
            <w:pPr>
              <w:pStyle w:val="Tabellenfu"/>
              <w:spacing w:line="360" w:lineRule="auto"/>
              <w:rPr>
                <w:rFonts w:cs="Arial"/>
              </w:rPr>
            </w:pPr>
            <w:r w:rsidRPr="00BD4F74">
              <w:rPr>
                <w:rFonts w:cs="Arial"/>
              </w:rPr>
              <w:t>Recital 32</w:t>
            </w:r>
          </w:p>
          <w:p w:rsidR="00514CDF" w:rsidRPr="00BD4F74" w:rsidRDefault="00514CDF" w:rsidP="00374E20">
            <w:pPr>
              <w:pStyle w:val="Tabellenfu"/>
              <w:spacing w:line="360" w:lineRule="auto"/>
              <w:rPr>
                <w:rFonts w:cs="Arial"/>
              </w:rPr>
            </w:pPr>
            <w:r w:rsidRPr="00BD4F74">
              <w:rPr>
                <w:rFonts w:cs="Arial"/>
              </w:rPr>
              <w:t xml:space="preserve">Where processing is based on the data subject’s consent, the controller should have the burden of proving that the data subject has given the consent to the processing operation. In particular in the context of a written </w:t>
            </w:r>
            <w:proofErr w:type="spellStart"/>
            <w:r w:rsidRPr="00BD4F74">
              <w:rPr>
                <w:rFonts w:cs="Arial"/>
              </w:rPr>
              <w:t>declation</w:t>
            </w:r>
            <w:proofErr w:type="spellEnd"/>
            <w:r w:rsidRPr="00BD4F74">
              <w:rPr>
                <w:rFonts w:cs="Arial"/>
              </w:rPr>
              <w:t xml:space="preserve"> on another matter, safeguards </w:t>
            </w:r>
            <w:proofErr w:type="spellStart"/>
            <w:r w:rsidRPr="00BD4F74">
              <w:rPr>
                <w:rFonts w:cs="Arial"/>
              </w:rPr>
              <w:t>sould</w:t>
            </w:r>
            <w:proofErr w:type="spellEnd"/>
            <w:r w:rsidRPr="00BD4F74">
              <w:rPr>
                <w:rFonts w:cs="Arial"/>
              </w:rPr>
              <w:t xml:space="preserve"> ensure that the data subject is aware that and to what extent </w:t>
            </w:r>
            <w:proofErr w:type="spellStart"/>
            <w:r w:rsidRPr="00BD4F74">
              <w:rPr>
                <w:rFonts w:cs="Arial"/>
              </w:rPr>
              <w:t>constent</w:t>
            </w:r>
            <w:proofErr w:type="spellEnd"/>
            <w:r w:rsidRPr="00BD4F74">
              <w:rPr>
                <w:rFonts w:cs="Arial"/>
              </w:rPr>
              <w:t xml:space="preserve"> is given.</w:t>
            </w:r>
          </w:p>
          <w:p w:rsidR="00514CDF" w:rsidRPr="00BD4F74" w:rsidRDefault="00514CDF" w:rsidP="00374E20">
            <w:pPr>
              <w:pStyle w:val="Tabellenkopf"/>
              <w:spacing w:line="360" w:lineRule="auto"/>
              <w:rPr>
                <w:rFonts w:cs="Arial"/>
              </w:rPr>
            </w:pPr>
          </w:p>
        </w:tc>
        <w:tc>
          <w:tcPr>
            <w:tcW w:w="3575" w:type="dxa"/>
            <w:tcMar>
              <w:top w:w="0" w:type="dxa"/>
              <w:left w:w="0" w:type="dxa"/>
              <w:bottom w:w="125" w:type="dxa"/>
              <w:right w:w="0" w:type="dxa"/>
            </w:tcMar>
          </w:tcPr>
          <w:p w:rsidR="00514CDF" w:rsidRPr="00BD4F74" w:rsidRDefault="00514CDF" w:rsidP="00374E20">
            <w:pPr>
              <w:pStyle w:val="Tabellenfu"/>
              <w:spacing w:line="360" w:lineRule="auto"/>
              <w:rPr>
                <w:rFonts w:cs="Arial"/>
              </w:rPr>
            </w:pPr>
            <w:r w:rsidRPr="00BD4F74">
              <w:rPr>
                <w:rFonts w:cs="Arial"/>
              </w:rPr>
              <w:t>Recital 32</w:t>
            </w:r>
          </w:p>
          <w:p w:rsidR="00514CDF" w:rsidRPr="00BD4F74" w:rsidRDefault="00514CDF" w:rsidP="00374E20">
            <w:pPr>
              <w:pStyle w:val="Tabellenfu"/>
              <w:spacing w:line="360" w:lineRule="auto"/>
              <w:rPr>
                <w:rFonts w:cs="Arial"/>
              </w:rPr>
            </w:pPr>
            <w:r w:rsidRPr="00BD4F74">
              <w:rPr>
                <w:rFonts w:cs="Arial"/>
              </w:rPr>
              <w:t xml:space="preserve">Where processing is based on the data subject’s consent, the controller should have the burden of proving that the data subject has given the consent to the processing operation. </w:t>
            </w:r>
            <w:r w:rsidRPr="00BD4F74">
              <w:rPr>
                <w:rFonts w:cs="Arial"/>
                <w:b/>
                <w:i/>
              </w:rPr>
              <w:t>The burden of proof is only on the fact that consent was actually given to the processing operation in question. The</w:t>
            </w:r>
            <w:r w:rsidR="00374E20">
              <w:rPr>
                <w:rFonts w:cs="Arial"/>
                <w:b/>
                <w:i/>
              </w:rPr>
              <w:t xml:space="preserve"> </w:t>
            </w:r>
            <w:r w:rsidRPr="00BD4F74">
              <w:rPr>
                <w:rFonts w:cs="Arial"/>
                <w:b/>
                <w:i/>
              </w:rPr>
              <w:t xml:space="preserve">controller is not obliged to determine the </w:t>
            </w:r>
            <w:proofErr w:type="spellStart"/>
            <w:r w:rsidRPr="00BD4F74">
              <w:rPr>
                <w:rFonts w:cs="Arial"/>
                <w:b/>
                <w:i/>
              </w:rPr>
              <w:t>identy</w:t>
            </w:r>
            <w:proofErr w:type="spellEnd"/>
            <w:r w:rsidRPr="00BD4F74">
              <w:rPr>
                <w:rFonts w:cs="Arial"/>
                <w:b/>
                <w:i/>
              </w:rPr>
              <w:t xml:space="preserve"> of the person who gives consent.</w:t>
            </w:r>
            <w:r w:rsidR="00374E20">
              <w:rPr>
                <w:rFonts w:cs="Arial"/>
              </w:rPr>
              <w:t xml:space="preserve"> </w:t>
            </w:r>
            <w:r w:rsidRPr="00BD4F74">
              <w:rPr>
                <w:rFonts w:cs="Arial"/>
              </w:rPr>
              <w:t xml:space="preserve">In particular in the context of a written </w:t>
            </w:r>
            <w:proofErr w:type="spellStart"/>
            <w:r w:rsidRPr="00BD4F74">
              <w:rPr>
                <w:rFonts w:cs="Arial"/>
              </w:rPr>
              <w:t>declation</w:t>
            </w:r>
            <w:proofErr w:type="spellEnd"/>
            <w:r w:rsidRPr="00BD4F74">
              <w:rPr>
                <w:rFonts w:cs="Arial"/>
              </w:rPr>
              <w:t xml:space="preserve"> on another matter, safeguards </w:t>
            </w:r>
            <w:proofErr w:type="spellStart"/>
            <w:r w:rsidRPr="00BD4F74">
              <w:rPr>
                <w:rFonts w:cs="Arial"/>
              </w:rPr>
              <w:t>sould</w:t>
            </w:r>
            <w:proofErr w:type="spellEnd"/>
            <w:r w:rsidRPr="00BD4F74">
              <w:rPr>
                <w:rFonts w:cs="Arial"/>
              </w:rPr>
              <w:t xml:space="preserve"> ensure that the data subject is aware that and to what extent </w:t>
            </w:r>
            <w:proofErr w:type="spellStart"/>
            <w:r w:rsidRPr="00BD4F74">
              <w:rPr>
                <w:rFonts w:cs="Arial"/>
              </w:rPr>
              <w:t>constent</w:t>
            </w:r>
            <w:proofErr w:type="spellEnd"/>
            <w:r w:rsidRPr="00BD4F74">
              <w:rPr>
                <w:rFonts w:cs="Arial"/>
              </w:rPr>
              <w:t xml:space="preserve"> is given.</w:t>
            </w:r>
          </w:p>
          <w:p w:rsidR="00514CDF" w:rsidRPr="00BD4F74" w:rsidRDefault="00514CDF" w:rsidP="00374E20">
            <w:pPr>
              <w:pStyle w:val="Tabellenkopf"/>
              <w:spacing w:line="360" w:lineRule="auto"/>
              <w:rPr>
                <w:rFonts w:cs="Arial"/>
              </w:rPr>
            </w:pPr>
          </w:p>
        </w:tc>
      </w:tr>
      <w:tr w:rsidR="00514CDF" w:rsidRPr="00131D21" w:rsidTr="002D0CC5">
        <w:trPr>
          <w:cantSplit/>
          <w:tblHeader/>
        </w:trPr>
        <w:tc>
          <w:tcPr>
            <w:tcW w:w="3575" w:type="dxa"/>
            <w:tcMar>
              <w:top w:w="0" w:type="dxa"/>
              <w:left w:w="0" w:type="dxa"/>
              <w:bottom w:w="125" w:type="dxa"/>
              <w:right w:w="0" w:type="dxa"/>
            </w:tcMar>
          </w:tcPr>
          <w:p w:rsidR="00514CDF" w:rsidRPr="00BD4F74" w:rsidRDefault="00514CDF" w:rsidP="00374E20">
            <w:pPr>
              <w:pStyle w:val="Tabellenfu"/>
              <w:spacing w:line="360" w:lineRule="auto"/>
              <w:rPr>
                <w:rFonts w:cs="Arial"/>
              </w:rPr>
            </w:pPr>
            <w:r w:rsidRPr="00BD4F74">
              <w:rPr>
                <w:rFonts w:cs="Arial"/>
              </w:rPr>
              <w:lastRenderedPageBreak/>
              <w:t>Recital 34</w:t>
            </w:r>
          </w:p>
          <w:p w:rsidR="00514CDF" w:rsidRPr="00BD4F74" w:rsidRDefault="00514CDF" w:rsidP="00374E20">
            <w:pPr>
              <w:pStyle w:val="Tabellenfu"/>
              <w:spacing w:line="360" w:lineRule="auto"/>
              <w:rPr>
                <w:rFonts w:cs="Arial"/>
                <w:lang w:val="en-GB"/>
              </w:rPr>
            </w:pPr>
            <w:r w:rsidRPr="00BD4F74">
              <w:rPr>
                <w:rFonts w:cs="Arial"/>
                <w:lang w:val="en-GB"/>
              </w:rPr>
              <w:t>Consent should not provide a valid legal ground for the processing of personal data, where there is a clear imbalance between the data subject and the controller. This is especially the case where the data subject is in a situation of dependence from the controller, among others, where personal data are processed by the employer of emplo</w:t>
            </w:r>
            <w:r w:rsidRPr="00BD4F74">
              <w:rPr>
                <w:rFonts w:cs="Arial"/>
                <w:lang w:val="en-GB"/>
              </w:rPr>
              <w:t>y</w:t>
            </w:r>
            <w:r w:rsidRPr="00BD4F74">
              <w:rPr>
                <w:rFonts w:cs="Arial"/>
                <w:lang w:val="en-GB"/>
              </w:rPr>
              <w:t>ees' personal data in the employment context. Where the controller is a public authority, there would be an imbalance only in the specific data processing operations where the public authority can impose an obligation by virtue of its relevant public powers and the consent cannot be deemed as freely given, taking into account the interest of the data subject.</w:t>
            </w:r>
          </w:p>
          <w:p w:rsidR="00514CDF" w:rsidRPr="00BD4F74" w:rsidRDefault="00514CDF" w:rsidP="00374E20">
            <w:pPr>
              <w:pStyle w:val="Tabellenkopf"/>
              <w:spacing w:line="360" w:lineRule="auto"/>
              <w:rPr>
                <w:rFonts w:cs="Arial"/>
              </w:rPr>
            </w:pPr>
          </w:p>
        </w:tc>
        <w:tc>
          <w:tcPr>
            <w:tcW w:w="3575" w:type="dxa"/>
            <w:tcMar>
              <w:top w:w="0" w:type="dxa"/>
              <w:left w:w="0" w:type="dxa"/>
              <w:bottom w:w="125" w:type="dxa"/>
              <w:right w:w="0" w:type="dxa"/>
            </w:tcMar>
          </w:tcPr>
          <w:p w:rsidR="00514CDF" w:rsidRPr="00BD4F74" w:rsidRDefault="00514CDF" w:rsidP="00374E20">
            <w:pPr>
              <w:pStyle w:val="Tabellenfu"/>
              <w:spacing w:line="360" w:lineRule="auto"/>
              <w:rPr>
                <w:rFonts w:cs="Arial"/>
              </w:rPr>
            </w:pPr>
            <w:r w:rsidRPr="00BD4F74">
              <w:rPr>
                <w:rFonts w:cs="Arial"/>
              </w:rPr>
              <w:t>Recital 34</w:t>
            </w:r>
          </w:p>
          <w:p w:rsidR="00514CDF" w:rsidRPr="00BD4F74" w:rsidRDefault="00514CDF" w:rsidP="00374E20">
            <w:pPr>
              <w:pStyle w:val="Tabellenkopf"/>
              <w:spacing w:line="360" w:lineRule="auto"/>
              <w:rPr>
                <w:rFonts w:cs="Arial"/>
              </w:rPr>
            </w:pPr>
            <w:r w:rsidRPr="00BD4F74">
              <w:rPr>
                <w:rFonts w:cs="Arial"/>
                <w:iCs/>
              </w:rPr>
              <w:t>Consent should not provide a valid legal ground for the processing of personal data, where there is a clear imbalance between the data subject and the controller,</w:t>
            </w:r>
            <w:r w:rsidRPr="00BD4F74">
              <w:rPr>
                <w:rFonts w:cs="Arial"/>
                <w:i/>
                <w:iCs/>
              </w:rPr>
              <w:t xml:space="preserve"> </w:t>
            </w:r>
            <w:r w:rsidRPr="00BD4F74">
              <w:rPr>
                <w:rFonts w:cs="Arial"/>
                <w:bCs/>
                <w:i/>
                <w:iCs/>
              </w:rPr>
              <w:t>resulting in the data subject not having a true option of refusal without being subject to harmful consequen</w:t>
            </w:r>
            <w:r w:rsidRPr="00BD4F74">
              <w:rPr>
                <w:rFonts w:cs="Arial"/>
                <w:bCs/>
                <w:i/>
                <w:iCs/>
              </w:rPr>
              <w:t>c</w:t>
            </w:r>
            <w:r w:rsidRPr="00BD4F74">
              <w:rPr>
                <w:rFonts w:cs="Arial"/>
                <w:bCs/>
                <w:i/>
                <w:iCs/>
              </w:rPr>
              <w:t>es, taking into account the interest of the data subject. Such situations may exist, among others, in relation to certain aspects of e</w:t>
            </w:r>
            <w:r w:rsidRPr="00BD4F74">
              <w:rPr>
                <w:rFonts w:cs="Arial"/>
                <w:bCs/>
                <w:i/>
                <w:iCs/>
              </w:rPr>
              <w:t>m</w:t>
            </w:r>
            <w:r w:rsidRPr="00BD4F74">
              <w:rPr>
                <w:rFonts w:cs="Arial"/>
                <w:bCs/>
                <w:i/>
                <w:iCs/>
              </w:rPr>
              <w:t xml:space="preserve">ployment relationship, in context of essential services or when dealing with public </w:t>
            </w:r>
            <w:proofErr w:type="spellStart"/>
            <w:r w:rsidRPr="00BD4F74">
              <w:rPr>
                <w:rFonts w:cs="Arial"/>
                <w:bCs/>
                <w:i/>
                <w:iCs/>
              </w:rPr>
              <w:t>author</w:t>
            </w:r>
            <w:r w:rsidRPr="00BD4F74">
              <w:rPr>
                <w:rFonts w:cs="Arial"/>
                <w:bCs/>
                <w:i/>
                <w:iCs/>
              </w:rPr>
              <w:t>i</w:t>
            </w:r>
            <w:r w:rsidRPr="00BD4F74">
              <w:rPr>
                <w:rFonts w:cs="Arial"/>
                <w:bCs/>
                <w:i/>
                <w:iCs/>
              </w:rPr>
              <w:t>ties.</w:t>
            </w:r>
            <w:r w:rsidRPr="00BD4F74">
              <w:rPr>
                <w:rFonts w:cs="Arial"/>
                <w:i/>
                <w:strike/>
                <w:noProof/>
              </w:rPr>
              <w:t>This</w:t>
            </w:r>
            <w:proofErr w:type="spellEnd"/>
            <w:r w:rsidRPr="00BD4F74">
              <w:rPr>
                <w:rFonts w:cs="Arial"/>
                <w:i/>
                <w:strike/>
                <w:noProof/>
              </w:rPr>
              <w:t xml:space="preserve"> is especially the case where the data subject is in a situation of dependence from the controller, among others, where personal data are processed by the employer of employees' personal data in the employment context. Where the controller is a public authority, there would be an imbalance only in the specific data processing operations where the public authority can impose an obligation by virtue of its relevant public powers and the consent cannot be deemed as freely given, taking into account the interest of the data subject.</w:t>
            </w:r>
          </w:p>
        </w:tc>
      </w:tr>
    </w:tbl>
    <w:p w:rsidR="00514CDF" w:rsidRDefault="00514CDF" w:rsidP="00B43491">
      <w:pPr>
        <w:pStyle w:val="Tabellenfunote"/>
        <w:rPr>
          <w:b/>
          <w:sz w:val="20"/>
          <w:szCs w:val="20"/>
        </w:rPr>
      </w:pPr>
    </w:p>
    <w:p w:rsidR="00AB2FD7" w:rsidRPr="00274DF0" w:rsidRDefault="0025507C" w:rsidP="00B43491">
      <w:pPr>
        <w:pStyle w:val="Tabellenfunote"/>
        <w:rPr>
          <w:b/>
          <w:sz w:val="20"/>
          <w:szCs w:val="20"/>
        </w:rPr>
      </w:pPr>
      <w:r w:rsidRPr="00274DF0">
        <w:rPr>
          <w:b/>
          <w:sz w:val="20"/>
          <w:szCs w:val="20"/>
        </w:rPr>
        <w:t>Justification</w:t>
      </w:r>
    </w:p>
    <w:p w:rsidR="00BD377E" w:rsidRPr="00274DF0" w:rsidRDefault="00BD377E" w:rsidP="00B43491">
      <w:pPr>
        <w:pStyle w:val="Tabellenfunote"/>
        <w:rPr>
          <w:sz w:val="20"/>
          <w:szCs w:val="20"/>
        </w:rPr>
      </w:pPr>
      <w:r w:rsidRPr="00274DF0">
        <w:rPr>
          <w:sz w:val="20"/>
          <w:szCs w:val="20"/>
        </w:rPr>
        <w:t>Art</w:t>
      </w:r>
      <w:r w:rsidR="00D21180">
        <w:rPr>
          <w:sz w:val="20"/>
          <w:szCs w:val="20"/>
        </w:rPr>
        <w:t>.</w:t>
      </w:r>
      <w:r w:rsidRPr="00274DF0">
        <w:rPr>
          <w:sz w:val="20"/>
          <w:szCs w:val="20"/>
        </w:rPr>
        <w:t xml:space="preserve"> 4 (8)</w:t>
      </w:r>
    </w:p>
    <w:p w:rsidR="00BD377E" w:rsidRPr="00274DF0" w:rsidRDefault="00BD377E" w:rsidP="00BD377E">
      <w:pPr>
        <w:pStyle w:val="Tabellenfunote"/>
        <w:rPr>
          <w:sz w:val="20"/>
          <w:szCs w:val="20"/>
        </w:rPr>
      </w:pPr>
      <w:r w:rsidRPr="00274DF0">
        <w:rPr>
          <w:sz w:val="20"/>
          <w:szCs w:val="20"/>
        </w:rPr>
        <w:t xml:space="preserve">The term ‘unambiguous’ is better suited as it does not lower but rather increases the requirements of ‘consent’ compared to ‘explicit’ (because of the combination with the requirement of ‘affirmative action’) and it has a much better chance to be understood in a consistent way in all the Member States. </w:t>
      </w:r>
    </w:p>
    <w:p w:rsidR="00BD377E" w:rsidRPr="00274DF0" w:rsidRDefault="00BD377E" w:rsidP="00B43491">
      <w:pPr>
        <w:pStyle w:val="Tabellenfunote"/>
        <w:rPr>
          <w:i/>
          <w:sz w:val="20"/>
          <w:szCs w:val="20"/>
        </w:rPr>
      </w:pPr>
    </w:p>
    <w:p w:rsidR="00BD377E" w:rsidRPr="00274DF0" w:rsidRDefault="00BD377E" w:rsidP="00B43491">
      <w:pPr>
        <w:pStyle w:val="Tabellenfunote"/>
        <w:rPr>
          <w:sz w:val="20"/>
          <w:szCs w:val="20"/>
        </w:rPr>
      </w:pPr>
      <w:r w:rsidRPr="00274DF0">
        <w:rPr>
          <w:sz w:val="20"/>
          <w:szCs w:val="20"/>
        </w:rPr>
        <w:t>Art. 7 (1) and Recital 32</w:t>
      </w:r>
    </w:p>
    <w:p w:rsidR="009E02DB" w:rsidRPr="00274DF0" w:rsidRDefault="009E02DB" w:rsidP="00B43491">
      <w:pPr>
        <w:pStyle w:val="Tabellenfunote"/>
        <w:rPr>
          <w:sz w:val="20"/>
          <w:szCs w:val="20"/>
        </w:rPr>
      </w:pPr>
      <w:proofErr w:type="gramStart"/>
      <w:r w:rsidRPr="00274DF0">
        <w:rPr>
          <w:sz w:val="20"/>
          <w:szCs w:val="20"/>
        </w:rPr>
        <w:t>The rule on the burden of proof in Art.</w:t>
      </w:r>
      <w:proofErr w:type="gramEnd"/>
      <w:r w:rsidRPr="00274DF0">
        <w:rPr>
          <w:sz w:val="20"/>
          <w:szCs w:val="20"/>
        </w:rPr>
        <w:t xml:space="preserve"> 7 (1) creates an </w:t>
      </w:r>
      <w:r w:rsidR="00174A5D" w:rsidRPr="00274DF0">
        <w:rPr>
          <w:sz w:val="20"/>
          <w:szCs w:val="20"/>
        </w:rPr>
        <w:t>unnecessary disa</w:t>
      </w:r>
      <w:r w:rsidR="00174A5D" w:rsidRPr="00274DF0">
        <w:rPr>
          <w:sz w:val="20"/>
          <w:szCs w:val="20"/>
        </w:rPr>
        <w:t>d</w:t>
      </w:r>
      <w:r w:rsidR="00174A5D" w:rsidRPr="00274DF0">
        <w:rPr>
          <w:sz w:val="20"/>
          <w:szCs w:val="20"/>
        </w:rPr>
        <w:t>vantage for controllers and will force them to collect and archive more data in order to be able to proof given consent. A</w:t>
      </w:r>
      <w:r w:rsidR="00580FA8" w:rsidRPr="00274DF0">
        <w:rPr>
          <w:sz w:val="20"/>
          <w:szCs w:val="20"/>
        </w:rPr>
        <w:t xml:space="preserve">lready </w:t>
      </w:r>
      <w:r w:rsidR="00174A5D" w:rsidRPr="00274DF0">
        <w:rPr>
          <w:sz w:val="20"/>
          <w:szCs w:val="20"/>
        </w:rPr>
        <w:t>now usually companies have to proof that consent was given</w:t>
      </w:r>
      <w:r w:rsidR="00147E92" w:rsidRPr="00274DF0">
        <w:rPr>
          <w:sz w:val="20"/>
          <w:szCs w:val="20"/>
        </w:rPr>
        <w:t>, if that is the legal basis for their processing</w:t>
      </w:r>
      <w:r w:rsidR="00174A5D" w:rsidRPr="00274DF0">
        <w:rPr>
          <w:sz w:val="20"/>
          <w:szCs w:val="20"/>
        </w:rPr>
        <w:t xml:space="preserve"> – they have to provide processes for the declaration of consent and its filing. If they can proof th</w:t>
      </w:r>
      <w:r w:rsidR="00147E92" w:rsidRPr="00274DF0">
        <w:rPr>
          <w:sz w:val="20"/>
          <w:szCs w:val="20"/>
        </w:rPr>
        <w:t xml:space="preserve">at there </w:t>
      </w:r>
      <w:r w:rsidR="00174A5D" w:rsidRPr="00274DF0">
        <w:rPr>
          <w:sz w:val="20"/>
          <w:szCs w:val="20"/>
        </w:rPr>
        <w:t>is</w:t>
      </w:r>
      <w:r w:rsidR="00147E92" w:rsidRPr="00274DF0">
        <w:rPr>
          <w:sz w:val="20"/>
          <w:szCs w:val="20"/>
        </w:rPr>
        <w:t xml:space="preserve"> a filed consent</w:t>
      </w:r>
      <w:r w:rsidR="00174A5D" w:rsidRPr="00274DF0">
        <w:rPr>
          <w:sz w:val="20"/>
          <w:szCs w:val="20"/>
        </w:rPr>
        <w:t xml:space="preserve">, the burden of proof </w:t>
      </w:r>
      <w:r w:rsidR="00580FA8" w:rsidRPr="00274DF0">
        <w:rPr>
          <w:sz w:val="20"/>
          <w:szCs w:val="20"/>
        </w:rPr>
        <w:t>should go</w:t>
      </w:r>
      <w:r w:rsidR="00174A5D" w:rsidRPr="00274DF0">
        <w:rPr>
          <w:sz w:val="20"/>
          <w:szCs w:val="20"/>
        </w:rPr>
        <w:t xml:space="preserve"> to the data subject that might still deny any declaration of consent. </w:t>
      </w:r>
      <w:r w:rsidR="00580FA8" w:rsidRPr="00274DF0">
        <w:rPr>
          <w:sz w:val="20"/>
          <w:szCs w:val="20"/>
        </w:rPr>
        <w:t xml:space="preserve">The </w:t>
      </w:r>
      <w:proofErr w:type="spellStart"/>
      <w:r w:rsidR="00580FA8" w:rsidRPr="00274DF0">
        <w:rPr>
          <w:sz w:val="20"/>
          <w:szCs w:val="20"/>
        </w:rPr>
        <w:t>possibilties</w:t>
      </w:r>
      <w:proofErr w:type="spellEnd"/>
      <w:r w:rsidR="00580FA8" w:rsidRPr="00274DF0">
        <w:rPr>
          <w:sz w:val="20"/>
          <w:szCs w:val="20"/>
        </w:rPr>
        <w:t xml:space="preserve"> of </w:t>
      </w:r>
      <w:proofErr w:type="spellStart"/>
      <w:r w:rsidR="00580FA8" w:rsidRPr="00274DF0">
        <w:rPr>
          <w:sz w:val="20"/>
          <w:szCs w:val="20"/>
        </w:rPr>
        <w:t>ano</w:t>
      </w:r>
      <w:r w:rsidR="00580FA8" w:rsidRPr="00274DF0">
        <w:rPr>
          <w:sz w:val="20"/>
          <w:szCs w:val="20"/>
        </w:rPr>
        <w:t>n</w:t>
      </w:r>
      <w:r w:rsidR="00580FA8" w:rsidRPr="00274DF0">
        <w:rPr>
          <w:sz w:val="20"/>
          <w:szCs w:val="20"/>
        </w:rPr>
        <w:t>ym</w:t>
      </w:r>
      <w:r w:rsidR="003E23B8">
        <w:rPr>
          <w:sz w:val="20"/>
          <w:szCs w:val="20"/>
        </w:rPr>
        <w:t>is</w:t>
      </w:r>
      <w:r w:rsidR="00580FA8" w:rsidRPr="00274DF0">
        <w:rPr>
          <w:sz w:val="20"/>
          <w:szCs w:val="20"/>
        </w:rPr>
        <w:t>ed</w:t>
      </w:r>
      <w:proofErr w:type="spellEnd"/>
      <w:r w:rsidR="00580FA8" w:rsidRPr="00274DF0">
        <w:rPr>
          <w:sz w:val="20"/>
          <w:szCs w:val="20"/>
        </w:rPr>
        <w:t xml:space="preserve"> usage of internet services</w:t>
      </w:r>
      <w:r w:rsidR="003E23B8">
        <w:rPr>
          <w:sz w:val="20"/>
          <w:szCs w:val="20"/>
        </w:rPr>
        <w:t xml:space="preserve"> </w:t>
      </w:r>
      <w:r w:rsidR="00580FA8" w:rsidRPr="00274DF0">
        <w:rPr>
          <w:sz w:val="20"/>
          <w:szCs w:val="20"/>
        </w:rPr>
        <w:t>should</w:t>
      </w:r>
      <w:r w:rsidR="003E23B8">
        <w:rPr>
          <w:sz w:val="20"/>
          <w:szCs w:val="20"/>
        </w:rPr>
        <w:t xml:space="preserve"> no</w:t>
      </w:r>
      <w:r w:rsidR="00580FA8" w:rsidRPr="00274DF0">
        <w:rPr>
          <w:sz w:val="20"/>
          <w:szCs w:val="20"/>
        </w:rPr>
        <w:t xml:space="preserve">t lead to a one-sided disadvantage for the Controller. </w:t>
      </w:r>
      <w:proofErr w:type="gramStart"/>
      <w:r w:rsidR="00174A5D" w:rsidRPr="00274DF0">
        <w:rPr>
          <w:sz w:val="20"/>
          <w:szCs w:val="20"/>
        </w:rPr>
        <w:t>Furthermore the relation between Art.</w:t>
      </w:r>
      <w:proofErr w:type="gramEnd"/>
      <w:r w:rsidR="00174A5D" w:rsidRPr="00274DF0">
        <w:rPr>
          <w:sz w:val="20"/>
          <w:szCs w:val="20"/>
        </w:rPr>
        <w:t xml:space="preserve"> </w:t>
      </w:r>
      <w:proofErr w:type="gramStart"/>
      <w:r w:rsidR="00174A5D" w:rsidRPr="00274DF0">
        <w:rPr>
          <w:sz w:val="20"/>
          <w:szCs w:val="20"/>
        </w:rPr>
        <w:t>7 (1) and</w:t>
      </w:r>
      <w:r w:rsidR="00580FA8" w:rsidRPr="00274DF0">
        <w:rPr>
          <w:sz w:val="20"/>
          <w:szCs w:val="20"/>
        </w:rPr>
        <w:t xml:space="preserve"> Art.</w:t>
      </w:r>
      <w:proofErr w:type="gramEnd"/>
      <w:r w:rsidR="00580FA8" w:rsidRPr="00274DF0">
        <w:rPr>
          <w:sz w:val="20"/>
          <w:szCs w:val="20"/>
        </w:rPr>
        <w:t xml:space="preserve"> 10 </w:t>
      </w:r>
      <w:proofErr w:type="gramStart"/>
      <w:r w:rsidR="00580FA8" w:rsidRPr="00274DF0">
        <w:rPr>
          <w:sz w:val="20"/>
          <w:szCs w:val="20"/>
        </w:rPr>
        <w:t>is</w:t>
      </w:r>
      <w:proofErr w:type="gramEnd"/>
      <w:r w:rsidR="00580FA8" w:rsidRPr="00274DF0">
        <w:rPr>
          <w:sz w:val="20"/>
          <w:szCs w:val="20"/>
        </w:rPr>
        <w:t xml:space="preserve"> unclear a</w:t>
      </w:r>
      <w:r w:rsidR="00174A5D" w:rsidRPr="00274DF0">
        <w:rPr>
          <w:sz w:val="20"/>
          <w:szCs w:val="20"/>
        </w:rPr>
        <w:t xml:space="preserve">s Art. 10 </w:t>
      </w:r>
      <w:proofErr w:type="gramStart"/>
      <w:r w:rsidR="00174A5D" w:rsidRPr="00274DF0">
        <w:rPr>
          <w:sz w:val="20"/>
          <w:szCs w:val="20"/>
        </w:rPr>
        <w:t>says</w:t>
      </w:r>
      <w:proofErr w:type="gramEnd"/>
      <w:r w:rsidR="00174A5D" w:rsidRPr="00274DF0">
        <w:rPr>
          <w:sz w:val="20"/>
          <w:szCs w:val="20"/>
        </w:rPr>
        <w:t xml:space="preserve"> that the controller doesn’t have to collect additional data merely for the purpose of complying with provisions of the regulation.</w:t>
      </w:r>
      <w:r w:rsidR="00580FA8" w:rsidRPr="00274DF0">
        <w:rPr>
          <w:sz w:val="20"/>
          <w:szCs w:val="20"/>
        </w:rPr>
        <w:t xml:space="preserve"> </w:t>
      </w:r>
    </w:p>
    <w:p w:rsidR="00174A5D" w:rsidRPr="00274DF0" w:rsidRDefault="00174A5D" w:rsidP="00B43491">
      <w:pPr>
        <w:pStyle w:val="Tabellenfunote"/>
        <w:rPr>
          <w:sz w:val="20"/>
          <w:szCs w:val="20"/>
        </w:rPr>
      </w:pPr>
    </w:p>
    <w:p w:rsidR="00BD377E" w:rsidRPr="00274DF0" w:rsidRDefault="00AA7EC8" w:rsidP="00B43491">
      <w:pPr>
        <w:pStyle w:val="Tabellenfunote"/>
        <w:rPr>
          <w:sz w:val="20"/>
          <w:szCs w:val="20"/>
        </w:rPr>
      </w:pPr>
      <w:r w:rsidRPr="00274DF0">
        <w:rPr>
          <w:sz w:val="20"/>
          <w:szCs w:val="20"/>
        </w:rPr>
        <w:lastRenderedPageBreak/>
        <w:t xml:space="preserve">Art. 7 (4) </w:t>
      </w:r>
      <w:r w:rsidR="00BD377E" w:rsidRPr="00274DF0">
        <w:rPr>
          <w:sz w:val="20"/>
          <w:szCs w:val="20"/>
        </w:rPr>
        <w:t>and Recital 32</w:t>
      </w:r>
    </w:p>
    <w:p w:rsidR="0025507C" w:rsidRPr="00274DF0" w:rsidRDefault="00D21180" w:rsidP="00B43491">
      <w:pPr>
        <w:pStyle w:val="Tabellenfunote"/>
        <w:rPr>
          <w:sz w:val="20"/>
          <w:szCs w:val="20"/>
        </w:rPr>
      </w:pPr>
      <w:proofErr w:type="gramStart"/>
      <w:r>
        <w:rPr>
          <w:sz w:val="20"/>
          <w:szCs w:val="20"/>
        </w:rPr>
        <w:t xml:space="preserve">The provision of </w:t>
      </w:r>
      <w:r w:rsidR="00BD377E" w:rsidRPr="00274DF0">
        <w:rPr>
          <w:sz w:val="20"/>
          <w:szCs w:val="20"/>
        </w:rPr>
        <w:t>Art.</w:t>
      </w:r>
      <w:proofErr w:type="gramEnd"/>
      <w:r w:rsidR="00BD377E" w:rsidRPr="00274DF0">
        <w:rPr>
          <w:sz w:val="20"/>
          <w:szCs w:val="20"/>
        </w:rPr>
        <w:t xml:space="preserve"> 7 (4)</w:t>
      </w:r>
      <w:r w:rsidR="00374E20">
        <w:rPr>
          <w:sz w:val="20"/>
          <w:szCs w:val="20"/>
        </w:rPr>
        <w:t xml:space="preserve"> </w:t>
      </w:r>
      <w:r w:rsidR="00AA7EC8" w:rsidRPr="00274DF0">
        <w:rPr>
          <w:sz w:val="20"/>
          <w:szCs w:val="20"/>
        </w:rPr>
        <w:t>is problematic</w:t>
      </w:r>
      <w:r w:rsidR="00374E20">
        <w:rPr>
          <w:sz w:val="20"/>
          <w:szCs w:val="20"/>
        </w:rPr>
        <w:t xml:space="preserve"> </w:t>
      </w:r>
      <w:r w:rsidR="00AA7EC8" w:rsidRPr="00274DF0">
        <w:rPr>
          <w:sz w:val="20"/>
          <w:szCs w:val="20"/>
        </w:rPr>
        <w:t>as company agreements or individual consent by the employee are an important and common instrument to regulate data protection issues between companies and the</w:t>
      </w:r>
      <w:r w:rsidR="00745609" w:rsidRPr="00274DF0">
        <w:rPr>
          <w:sz w:val="20"/>
          <w:szCs w:val="20"/>
        </w:rPr>
        <w:t>i</w:t>
      </w:r>
      <w:r w:rsidR="00AA7EC8" w:rsidRPr="00274DF0">
        <w:rPr>
          <w:sz w:val="20"/>
          <w:szCs w:val="20"/>
        </w:rPr>
        <w:t>r employees, voluntary services by an employer for his employe</w:t>
      </w:r>
      <w:r w:rsidR="00745609" w:rsidRPr="00274DF0">
        <w:rPr>
          <w:sz w:val="20"/>
          <w:szCs w:val="20"/>
        </w:rPr>
        <w:t>e</w:t>
      </w:r>
      <w:r w:rsidR="00AA7EC8" w:rsidRPr="00274DF0">
        <w:rPr>
          <w:sz w:val="20"/>
          <w:szCs w:val="20"/>
        </w:rPr>
        <w:t>s that require data processing of some sort were excluded by the proposed provision.</w:t>
      </w:r>
    </w:p>
    <w:p w:rsidR="00D96D42" w:rsidRDefault="00D96D42" w:rsidP="00B43491">
      <w:pPr>
        <w:pStyle w:val="Tabellenfunote"/>
      </w:pPr>
    </w:p>
    <w:p w:rsidR="00CA49EB" w:rsidRDefault="00274DF0" w:rsidP="00274DF0">
      <w:pPr>
        <w:pStyle w:val="berschrift1"/>
      </w:pPr>
      <w:r>
        <w:t xml:space="preserve">Differentiated Rules on </w:t>
      </w:r>
      <w:r w:rsidR="00CA49EB">
        <w:t>Profiling</w:t>
      </w:r>
    </w:p>
    <w:p w:rsidR="00BD4F74" w:rsidRPr="00BD4F74" w:rsidRDefault="00BD4F74" w:rsidP="00BD4F74"/>
    <w:tbl>
      <w:tblPr>
        <w:tblW w:w="68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3402"/>
      </w:tblGrid>
      <w:tr w:rsidR="00CA49EB" w:rsidRPr="00CA49EB" w:rsidTr="00BD4F74">
        <w:trPr>
          <w:trHeight w:val="472"/>
        </w:trPr>
        <w:tc>
          <w:tcPr>
            <w:tcW w:w="3402" w:type="dxa"/>
            <w:tcBorders>
              <w:top w:val="single" w:sz="4" w:space="0" w:color="auto"/>
              <w:left w:val="single" w:sz="4" w:space="0" w:color="auto"/>
              <w:bottom w:val="single" w:sz="4" w:space="0" w:color="auto"/>
              <w:right w:val="single" w:sz="4" w:space="0" w:color="auto"/>
            </w:tcBorders>
            <w:hideMark/>
          </w:tcPr>
          <w:p w:rsidR="00CA49EB" w:rsidRPr="00CA49EB" w:rsidRDefault="00CA49EB" w:rsidP="00374E20">
            <w:pPr>
              <w:pStyle w:val="Tabellenfunote"/>
              <w:spacing w:line="360" w:lineRule="auto"/>
              <w:rPr>
                <w:b/>
              </w:rPr>
            </w:pPr>
            <w:r w:rsidRPr="00CA49EB">
              <w:rPr>
                <w:b/>
              </w:rPr>
              <w:t>Commission proposal</w:t>
            </w:r>
          </w:p>
        </w:tc>
        <w:tc>
          <w:tcPr>
            <w:tcW w:w="3402" w:type="dxa"/>
            <w:tcBorders>
              <w:top w:val="single" w:sz="4" w:space="0" w:color="auto"/>
              <w:left w:val="single" w:sz="4" w:space="0" w:color="auto"/>
              <w:bottom w:val="single" w:sz="4" w:space="0" w:color="auto"/>
              <w:right w:val="single" w:sz="4" w:space="0" w:color="auto"/>
            </w:tcBorders>
            <w:hideMark/>
          </w:tcPr>
          <w:p w:rsidR="00CA49EB" w:rsidRPr="00CA49EB" w:rsidRDefault="00CA49EB" w:rsidP="00374E20">
            <w:pPr>
              <w:pStyle w:val="Tabellenfunote"/>
              <w:spacing w:line="360" w:lineRule="auto"/>
              <w:rPr>
                <w:b/>
              </w:rPr>
            </w:pPr>
            <w:r>
              <w:rPr>
                <w:b/>
              </w:rPr>
              <w:t>BITKOM Proposal</w:t>
            </w:r>
          </w:p>
        </w:tc>
      </w:tr>
      <w:tr w:rsidR="00CA49EB" w:rsidRPr="00CA49EB" w:rsidTr="00BD4F74">
        <w:trPr>
          <w:trHeight w:val="709"/>
        </w:trPr>
        <w:tc>
          <w:tcPr>
            <w:tcW w:w="3402" w:type="dxa"/>
            <w:tcBorders>
              <w:top w:val="single" w:sz="4" w:space="0" w:color="auto"/>
              <w:left w:val="single" w:sz="4" w:space="0" w:color="auto"/>
              <w:bottom w:val="single" w:sz="4" w:space="0" w:color="auto"/>
              <w:right w:val="single" w:sz="4" w:space="0" w:color="auto"/>
            </w:tcBorders>
            <w:hideMark/>
          </w:tcPr>
          <w:p w:rsidR="003E23B8" w:rsidRDefault="003E23B8" w:rsidP="003E23B8">
            <w:pPr>
              <w:pStyle w:val="Tabellenfunote"/>
              <w:spacing w:line="360" w:lineRule="auto"/>
            </w:pPr>
            <w:r>
              <w:t>Art. 20 (1)</w:t>
            </w:r>
          </w:p>
          <w:p w:rsidR="00CA49EB" w:rsidRPr="00CA49EB" w:rsidRDefault="00CA49EB" w:rsidP="00374E20">
            <w:pPr>
              <w:pStyle w:val="Tabellenfunote"/>
              <w:spacing w:line="360" w:lineRule="auto"/>
            </w:pPr>
            <w:r w:rsidRPr="00CA49EB">
              <w:t xml:space="preserve">Every natural person shall have the right not to be subject to a measure which produces legal effects concerning this natural person or significantly affects this natural person, and which is based solely on automated processing intended to evaluate certain personal aspects relating to this natural person or to </w:t>
            </w:r>
            <w:proofErr w:type="spellStart"/>
            <w:r w:rsidRPr="00CA49EB">
              <w:t>analyse</w:t>
            </w:r>
            <w:proofErr w:type="spellEnd"/>
            <w:r w:rsidRPr="00CA49EB">
              <w:t xml:space="preserve"> or predict in particular the natural person's performance at work, economic situation, location, health, perso</w:t>
            </w:r>
            <w:r w:rsidRPr="00CA49EB">
              <w:t>n</w:t>
            </w:r>
            <w:r w:rsidRPr="00CA49EB">
              <w:t xml:space="preserve">al preferences, reliability or </w:t>
            </w:r>
            <w:proofErr w:type="spellStart"/>
            <w:r w:rsidRPr="00CA49EB">
              <w:t>behaviour</w:t>
            </w:r>
            <w:proofErr w:type="spellEnd"/>
            <w:r w:rsidRPr="00CA49EB">
              <w:t>.</w:t>
            </w:r>
          </w:p>
        </w:tc>
        <w:tc>
          <w:tcPr>
            <w:tcW w:w="3402" w:type="dxa"/>
            <w:tcBorders>
              <w:top w:val="single" w:sz="4" w:space="0" w:color="auto"/>
              <w:left w:val="single" w:sz="4" w:space="0" w:color="auto"/>
              <w:bottom w:val="single" w:sz="4" w:space="0" w:color="auto"/>
              <w:right w:val="single" w:sz="4" w:space="0" w:color="auto"/>
            </w:tcBorders>
            <w:hideMark/>
          </w:tcPr>
          <w:p w:rsidR="003E23B8" w:rsidRDefault="003E23B8" w:rsidP="00374E20">
            <w:pPr>
              <w:pStyle w:val="Tabellenfunote"/>
              <w:spacing w:line="360" w:lineRule="auto"/>
            </w:pPr>
            <w:r>
              <w:t>Art. 20 (1)</w:t>
            </w:r>
          </w:p>
          <w:p w:rsidR="00CA49EB" w:rsidRPr="00CA49EB" w:rsidRDefault="00CA49EB" w:rsidP="00374E20">
            <w:pPr>
              <w:pStyle w:val="Tabellenfunote"/>
              <w:spacing w:line="360" w:lineRule="auto"/>
            </w:pPr>
            <w:r w:rsidRPr="00CA49EB">
              <w:t xml:space="preserve">Every natural person shall have the right not to be subject to a </w:t>
            </w:r>
            <w:r w:rsidRPr="00CA49EB">
              <w:rPr>
                <w:b/>
                <w:i/>
                <w:strike/>
              </w:rPr>
              <w:t>measure</w:t>
            </w:r>
            <w:r w:rsidRPr="00CA49EB">
              <w:rPr>
                <w:b/>
                <w:i/>
              </w:rPr>
              <w:t xml:space="preserve"> decision</w:t>
            </w:r>
            <w:r w:rsidRPr="00CA49EB">
              <w:t xml:space="preserve"> which produces legal effects concerning this natural person </w:t>
            </w:r>
            <w:r w:rsidRPr="00CA49EB">
              <w:rPr>
                <w:b/>
                <w:i/>
                <w:strike/>
              </w:rPr>
              <w:t>or significantly affects this natural person</w:t>
            </w:r>
            <w:r w:rsidRPr="00CA49EB">
              <w:rPr>
                <w:strike/>
              </w:rPr>
              <w:t>,</w:t>
            </w:r>
            <w:r w:rsidRPr="00CA49EB">
              <w:t xml:space="preserve"> and which is based solely on automated processing intended to evaluate </w:t>
            </w:r>
            <w:r w:rsidRPr="00CA49EB">
              <w:rPr>
                <w:b/>
                <w:i/>
                <w:strike/>
              </w:rPr>
              <w:t>certain personal aspects relating to this natural person or to</w:t>
            </w:r>
            <w:r w:rsidRPr="00CA49EB">
              <w:t xml:space="preserve"> </w:t>
            </w:r>
            <w:proofErr w:type="spellStart"/>
            <w:r w:rsidRPr="00CA49EB">
              <w:t>analyse</w:t>
            </w:r>
            <w:proofErr w:type="spellEnd"/>
            <w:r w:rsidRPr="00CA49EB">
              <w:t xml:space="preserve"> or predict the natural person's performance at work, economic situation, location, health, personal preferences, reliability or </w:t>
            </w:r>
            <w:proofErr w:type="spellStart"/>
            <w:r w:rsidRPr="00CA49EB">
              <w:t>behaviour</w:t>
            </w:r>
            <w:proofErr w:type="spellEnd"/>
            <w:r w:rsidRPr="00CA49EB">
              <w:t>.</w:t>
            </w:r>
          </w:p>
        </w:tc>
      </w:tr>
    </w:tbl>
    <w:p w:rsidR="00BD4F74" w:rsidRDefault="00BD4F74" w:rsidP="00CA49EB">
      <w:pPr>
        <w:pStyle w:val="Tabellenfunote"/>
        <w:rPr>
          <w:sz w:val="20"/>
          <w:szCs w:val="20"/>
          <w:u w:val="single"/>
        </w:rPr>
      </w:pPr>
    </w:p>
    <w:p w:rsidR="00CA49EB" w:rsidRPr="00780A25" w:rsidRDefault="00CA49EB" w:rsidP="00CA49EB">
      <w:pPr>
        <w:pStyle w:val="Tabellenfunote"/>
        <w:rPr>
          <w:b/>
          <w:sz w:val="20"/>
          <w:szCs w:val="20"/>
        </w:rPr>
      </w:pPr>
      <w:r w:rsidRPr="00780A25">
        <w:rPr>
          <w:b/>
          <w:sz w:val="20"/>
          <w:szCs w:val="20"/>
        </w:rPr>
        <w:t>Justification</w:t>
      </w:r>
    </w:p>
    <w:p w:rsidR="00CA49EB" w:rsidRPr="00274DF0" w:rsidRDefault="00CA49EB" w:rsidP="00CA49EB">
      <w:pPr>
        <w:pStyle w:val="Tabellenfunote"/>
        <w:rPr>
          <w:sz w:val="20"/>
          <w:szCs w:val="20"/>
        </w:rPr>
      </w:pPr>
      <w:r w:rsidRPr="00274DF0">
        <w:rPr>
          <w:sz w:val="20"/>
          <w:szCs w:val="20"/>
        </w:rPr>
        <w:t>Additional, distinct measures for processing of personal data through automated means are only justified for cases where the measure produces legal effects; any other profiling that constitutes processing of personal data is normal pr</w:t>
      </w:r>
      <w:r w:rsidRPr="00274DF0">
        <w:rPr>
          <w:sz w:val="20"/>
          <w:szCs w:val="20"/>
        </w:rPr>
        <w:t>o</w:t>
      </w:r>
      <w:r w:rsidRPr="00274DF0">
        <w:rPr>
          <w:sz w:val="20"/>
          <w:szCs w:val="20"/>
        </w:rPr>
        <w:t>cessing and already subject to all the provisions of the Regulation. The list in article 20 needs to be a closed one.</w:t>
      </w:r>
    </w:p>
    <w:p w:rsidR="00CA49EB" w:rsidRDefault="00CA49EB" w:rsidP="00374E20">
      <w:pPr>
        <w:pStyle w:val="Tabellenfunote"/>
        <w:spacing w:line="240" w:lineRule="auto"/>
      </w:pPr>
    </w:p>
    <w:p w:rsidR="00CA49EB" w:rsidRDefault="00374E20" w:rsidP="00374E20">
      <w:pPr>
        <w:pStyle w:val="Tabellenfunote"/>
        <w:spacing w:line="240" w:lineRule="auto"/>
      </w:pPr>
      <w:r>
        <w:br w:type="column"/>
      </w:r>
    </w:p>
    <w:p w:rsidR="00513983" w:rsidRDefault="00552D47" w:rsidP="00374E20">
      <w:pPr>
        <w:pStyle w:val="berschrift1"/>
        <w:spacing w:line="240" w:lineRule="auto"/>
      </w:pPr>
      <w:r>
        <w:t>Controller and Processor</w:t>
      </w:r>
    </w:p>
    <w:p w:rsidR="00513983" w:rsidRPr="00513983" w:rsidRDefault="00513983" w:rsidP="00374E20">
      <w:pPr>
        <w:pStyle w:val="Tabellenfunote"/>
        <w:spacing w:line="240" w:lineRule="auto"/>
        <w:rPr>
          <w:b/>
          <w:sz w:val="20"/>
          <w:szCs w:val="20"/>
        </w:rPr>
      </w:pPr>
    </w:p>
    <w:p w:rsidR="00513983" w:rsidRPr="00780A25" w:rsidRDefault="00B60B1C" w:rsidP="00374E20">
      <w:pPr>
        <w:pStyle w:val="Tabellenfunote"/>
        <w:spacing w:line="240" w:lineRule="auto"/>
        <w:rPr>
          <w:b/>
          <w:sz w:val="20"/>
          <w:szCs w:val="20"/>
        </w:rPr>
      </w:pPr>
      <w:r w:rsidRPr="00780A25">
        <w:rPr>
          <w:b/>
          <w:sz w:val="20"/>
          <w:szCs w:val="20"/>
        </w:rPr>
        <w:t xml:space="preserve">Art. </w:t>
      </w:r>
      <w:proofErr w:type="gramStart"/>
      <w:r w:rsidRPr="00780A25">
        <w:rPr>
          <w:b/>
          <w:sz w:val="20"/>
          <w:szCs w:val="20"/>
        </w:rPr>
        <w:t>26 Processor</w:t>
      </w:r>
      <w:proofErr w:type="gramEnd"/>
    </w:p>
    <w:p w:rsidR="004E795F" w:rsidRDefault="004E795F" w:rsidP="00374E20">
      <w:pPr>
        <w:pStyle w:val="Tabellenfunote"/>
        <w:spacing w:line="240" w:lineRule="auto"/>
      </w:pPr>
    </w:p>
    <w:tbl>
      <w:tblPr>
        <w:tblW w:w="7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575"/>
        <w:gridCol w:w="3575"/>
      </w:tblGrid>
      <w:tr w:rsidR="009B41E7" w:rsidRPr="00131D21" w:rsidTr="002D0CC5">
        <w:trPr>
          <w:cantSplit/>
          <w:tblHeader/>
        </w:trPr>
        <w:tc>
          <w:tcPr>
            <w:tcW w:w="3575" w:type="dxa"/>
            <w:tcMar>
              <w:top w:w="0" w:type="dxa"/>
              <w:left w:w="0" w:type="dxa"/>
              <w:bottom w:w="125" w:type="dxa"/>
              <w:right w:w="0" w:type="dxa"/>
            </w:tcMar>
          </w:tcPr>
          <w:p w:rsidR="009B41E7" w:rsidRPr="00330A44" w:rsidRDefault="009B41E7" w:rsidP="00374E20">
            <w:pPr>
              <w:pStyle w:val="Tabellenkopf"/>
              <w:spacing w:line="360" w:lineRule="auto"/>
              <w:rPr>
                <w:rFonts w:cs="Arial"/>
              </w:rPr>
            </w:pPr>
            <w:r w:rsidRPr="00330A44">
              <w:rPr>
                <w:rFonts w:cs="Arial"/>
              </w:rPr>
              <w:t>Commission Proposal</w:t>
            </w:r>
          </w:p>
        </w:tc>
        <w:tc>
          <w:tcPr>
            <w:tcW w:w="3575" w:type="dxa"/>
            <w:tcMar>
              <w:top w:w="0" w:type="dxa"/>
              <w:left w:w="0" w:type="dxa"/>
              <w:bottom w:w="125" w:type="dxa"/>
              <w:right w:w="0" w:type="dxa"/>
            </w:tcMar>
          </w:tcPr>
          <w:p w:rsidR="009B41E7" w:rsidRPr="00330A44" w:rsidRDefault="009B41E7" w:rsidP="00374E20">
            <w:pPr>
              <w:pStyle w:val="Tabellenkopf"/>
              <w:spacing w:line="360" w:lineRule="auto"/>
              <w:rPr>
                <w:rFonts w:cs="Arial"/>
              </w:rPr>
            </w:pPr>
            <w:r w:rsidRPr="00330A44">
              <w:rPr>
                <w:rFonts w:cs="Arial"/>
              </w:rPr>
              <w:t>BITKOM Proposal</w:t>
            </w:r>
          </w:p>
        </w:tc>
      </w:tr>
      <w:tr w:rsidR="009B41E7" w:rsidRPr="00131D21" w:rsidTr="002D0CC5">
        <w:trPr>
          <w:cantSplit/>
          <w:tblHeader/>
        </w:trPr>
        <w:tc>
          <w:tcPr>
            <w:tcW w:w="3575" w:type="dxa"/>
            <w:tcMar>
              <w:top w:w="0" w:type="dxa"/>
              <w:left w:w="0" w:type="dxa"/>
              <w:bottom w:w="125" w:type="dxa"/>
              <w:right w:w="0" w:type="dxa"/>
            </w:tcMar>
          </w:tcPr>
          <w:p w:rsidR="009B41E7" w:rsidRPr="00330A44" w:rsidRDefault="009B41E7" w:rsidP="00374E20">
            <w:pPr>
              <w:autoSpaceDE w:val="0"/>
              <w:autoSpaceDN w:val="0"/>
              <w:adjustRightInd w:val="0"/>
              <w:spacing w:line="360" w:lineRule="auto"/>
              <w:rPr>
                <w:rFonts w:cs="Arial"/>
                <w:sz w:val="16"/>
                <w:szCs w:val="16"/>
              </w:rPr>
            </w:pPr>
            <w:r w:rsidRPr="00330A44">
              <w:rPr>
                <w:rFonts w:cs="Arial"/>
                <w:sz w:val="16"/>
                <w:szCs w:val="16"/>
              </w:rPr>
              <w:t>1. Where a processing operation is to be carried out on behalf of a controller, the controller shall choose a processor providing sufficient guara</w:t>
            </w:r>
            <w:r w:rsidRPr="00330A44">
              <w:rPr>
                <w:rFonts w:cs="Arial"/>
                <w:sz w:val="16"/>
                <w:szCs w:val="16"/>
              </w:rPr>
              <w:t>n</w:t>
            </w:r>
            <w:r w:rsidRPr="00330A44">
              <w:rPr>
                <w:rFonts w:cs="Arial"/>
                <w:sz w:val="16"/>
                <w:szCs w:val="16"/>
              </w:rPr>
              <w:t xml:space="preserve">tees to implement appropriate technical and </w:t>
            </w:r>
            <w:proofErr w:type="spellStart"/>
            <w:r w:rsidRPr="00330A44">
              <w:rPr>
                <w:rFonts w:cs="Arial"/>
                <w:sz w:val="16"/>
                <w:szCs w:val="16"/>
              </w:rPr>
              <w:t>organisational</w:t>
            </w:r>
            <w:proofErr w:type="spellEnd"/>
            <w:r w:rsidRPr="00330A44">
              <w:rPr>
                <w:rFonts w:cs="Arial"/>
                <w:sz w:val="16"/>
                <w:szCs w:val="16"/>
              </w:rPr>
              <w:t xml:space="preserve"> measures and procedures in such a way that the processing will meet the requir</w:t>
            </w:r>
            <w:r w:rsidRPr="00330A44">
              <w:rPr>
                <w:rFonts w:cs="Arial"/>
                <w:sz w:val="16"/>
                <w:szCs w:val="16"/>
              </w:rPr>
              <w:t>e</w:t>
            </w:r>
            <w:r w:rsidRPr="00330A44">
              <w:rPr>
                <w:rFonts w:cs="Arial"/>
                <w:sz w:val="16"/>
                <w:szCs w:val="16"/>
              </w:rPr>
              <w:t>ments of this Regulation and ensure the prote</w:t>
            </w:r>
            <w:r w:rsidRPr="00330A44">
              <w:rPr>
                <w:rFonts w:cs="Arial"/>
                <w:sz w:val="16"/>
                <w:szCs w:val="16"/>
              </w:rPr>
              <w:t>c</w:t>
            </w:r>
            <w:r w:rsidRPr="00330A44">
              <w:rPr>
                <w:rFonts w:cs="Arial"/>
                <w:sz w:val="16"/>
                <w:szCs w:val="16"/>
              </w:rPr>
              <w:t>tion of the rights of the data subject, in particular in respect of the technical security measures and organizational measures governing the pr</w:t>
            </w:r>
            <w:r w:rsidRPr="00330A44">
              <w:rPr>
                <w:rFonts w:cs="Arial"/>
                <w:sz w:val="16"/>
                <w:szCs w:val="16"/>
              </w:rPr>
              <w:t>o</w:t>
            </w:r>
            <w:r w:rsidRPr="00330A44">
              <w:rPr>
                <w:rFonts w:cs="Arial"/>
                <w:sz w:val="16"/>
                <w:szCs w:val="16"/>
              </w:rPr>
              <w:t>cessing to be carried out and shall ensure compliance with those measures.</w:t>
            </w:r>
          </w:p>
        </w:tc>
        <w:tc>
          <w:tcPr>
            <w:tcW w:w="3575" w:type="dxa"/>
            <w:tcMar>
              <w:top w:w="0" w:type="dxa"/>
              <w:left w:w="0" w:type="dxa"/>
              <w:bottom w:w="125" w:type="dxa"/>
              <w:right w:w="0" w:type="dxa"/>
            </w:tcMar>
          </w:tcPr>
          <w:p w:rsidR="009B41E7" w:rsidRPr="00330A44" w:rsidRDefault="009B41E7" w:rsidP="00374E20">
            <w:pPr>
              <w:pStyle w:val="Tabellenfu"/>
              <w:spacing w:line="360" w:lineRule="auto"/>
              <w:rPr>
                <w:rFonts w:cs="Arial"/>
              </w:rPr>
            </w:pPr>
            <w:r w:rsidRPr="00330A44">
              <w:rPr>
                <w:rFonts w:cs="Arial"/>
              </w:rPr>
              <w:t xml:space="preserve">1. Where </w:t>
            </w:r>
            <w:r w:rsidRPr="00330A44">
              <w:rPr>
                <w:rFonts w:cs="Arial"/>
                <w:b/>
                <w:i/>
              </w:rPr>
              <w:t xml:space="preserve">a </w:t>
            </w:r>
            <w:r w:rsidRPr="00330A44">
              <w:rPr>
                <w:rFonts w:cs="Arial"/>
              </w:rPr>
              <w:t xml:space="preserve">processing </w:t>
            </w:r>
            <w:r w:rsidRPr="00330A44">
              <w:rPr>
                <w:rFonts w:cs="Arial"/>
                <w:b/>
                <w:i/>
              </w:rPr>
              <w:t>operation</w:t>
            </w:r>
            <w:r w:rsidRPr="00330A44">
              <w:rPr>
                <w:rFonts w:cs="Arial"/>
              </w:rPr>
              <w:t xml:space="preserve"> is to be carried out on behalf of a controller</w:t>
            </w:r>
            <w:r w:rsidRPr="00330A44">
              <w:rPr>
                <w:rFonts w:cs="Arial"/>
                <w:b/>
                <w:i/>
              </w:rPr>
              <w:t xml:space="preserve"> and would involve personal data that would permit the processor to reasonably identify the data subject, </w:t>
            </w:r>
            <w:r w:rsidRPr="00330A44">
              <w:rPr>
                <w:rFonts w:cs="Arial"/>
              </w:rPr>
              <w:t>the controller shall choose a processor providing sufficient</w:t>
            </w:r>
            <w:r w:rsidRPr="00863C74">
              <w:rPr>
                <w:rFonts w:cs="Arial"/>
                <w:strike/>
              </w:rPr>
              <w:t xml:space="preserve"> </w:t>
            </w:r>
            <w:r w:rsidRPr="00863C74">
              <w:rPr>
                <w:rFonts w:cs="Arial"/>
                <w:b/>
                <w:i/>
                <w:strike/>
              </w:rPr>
              <w:t>guarantees</w:t>
            </w:r>
            <w:r w:rsidRPr="00330A44">
              <w:rPr>
                <w:rFonts w:cs="Arial"/>
              </w:rPr>
              <w:t xml:space="preserve"> </w:t>
            </w:r>
            <w:r w:rsidRPr="00330A44">
              <w:rPr>
                <w:rFonts w:cs="Arial"/>
                <w:b/>
                <w:i/>
              </w:rPr>
              <w:t>assurances</w:t>
            </w:r>
            <w:r w:rsidRPr="00330A44">
              <w:rPr>
                <w:rFonts w:cs="Arial"/>
              </w:rPr>
              <w:t xml:space="preserve"> to implement appropriate technical and </w:t>
            </w:r>
            <w:proofErr w:type="spellStart"/>
            <w:r w:rsidRPr="00330A44">
              <w:rPr>
                <w:rFonts w:cs="Arial"/>
              </w:rPr>
              <w:t>organisational</w:t>
            </w:r>
            <w:proofErr w:type="spellEnd"/>
            <w:r w:rsidRPr="00330A44">
              <w:rPr>
                <w:rFonts w:cs="Arial"/>
              </w:rPr>
              <w:t xml:space="preserve"> measures and procedures in such a way that the processing will meet the requirements of this Regulation and ensure the protection of the rights of the data subject, in particular in respect of the technical security measures and </w:t>
            </w:r>
            <w:bookmarkStart w:id="1" w:name="_GoBack"/>
            <w:bookmarkEnd w:id="1"/>
            <w:r w:rsidRPr="00330A44">
              <w:rPr>
                <w:rFonts w:cs="Arial"/>
              </w:rPr>
              <w:t>organizational measures governing the processing to be carried out and shall ensure compliance with those measures.</w:t>
            </w:r>
          </w:p>
        </w:tc>
      </w:tr>
      <w:tr w:rsidR="009B41E7" w:rsidRPr="00131D21" w:rsidTr="002D0CC5">
        <w:trPr>
          <w:cantSplit/>
          <w:tblHeader/>
        </w:trPr>
        <w:tc>
          <w:tcPr>
            <w:tcW w:w="3575" w:type="dxa"/>
            <w:tcMar>
              <w:top w:w="0" w:type="dxa"/>
              <w:left w:w="0" w:type="dxa"/>
              <w:bottom w:w="125" w:type="dxa"/>
              <w:right w:w="0" w:type="dxa"/>
            </w:tcMar>
          </w:tcPr>
          <w:p w:rsidR="009B41E7" w:rsidRPr="00330A44" w:rsidRDefault="009B41E7" w:rsidP="00374E20">
            <w:pPr>
              <w:autoSpaceDE w:val="0"/>
              <w:autoSpaceDN w:val="0"/>
              <w:adjustRightInd w:val="0"/>
              <w:spacing w:line="360" w:lineRule="auto"/>
              <w:rPr>
                <w:rFonts w:cs="Arial"/>
                <w:sz w:val="16"/>
                <w:szCs w:val="16"/>
              </w:rPr>
            </w:pPr>
            <w:r w:rsidRPr="00330A44">
              <w:rPr>
                <w:rFonts w:cs="Arial"/>
                <w:sz w:val="16"/>
                <w:szCs w:val="16"/>
              </w:rPr>
              <w:t>2. The carrying out of processing by a processor shall be governed by a contract or other legal act binding the processor to the controller and stipulating in particular that the processor shall:</w:t>
            </w:r>
          </w:p>
        </w:tc>
        <w:tc>
          <w:tcPr>
            <w:tcW w:w="3575" w:type="dxa"/>
            <w:tcMar>
              <w:top w:w="0" w:type="dxa"/>
              <w:left w:w="0" w:type="dxa"/>
              <w:bottom w:w="125" w:type="dxa"/>
              <w:right w:w="0" w:type="dxa"/>
            </w:tcMar>
          </w:tcPr>
          <w:p w:rsidR="009B41E7" w:rsidRPr="003D6BA2" w:rsidRDefault="009B41E7" w:rsidP="00374E20">
            <w:pPr>
              <w:autoSpaceDE w:val="0"/>
              <w:autoSpaceDN w:val="0"/>
              <w:adjustRightInd w:val="0"/>
              <w:spacing w:line="360" w:lineRule="auto"/>
              <w:rPr>
                <w:rFonts w:cs="Arial"/>
                <w:strike/>
                <w:sz w:val="16"/>
                <w:szCs w:val="16"/>
                <w:lang w:eastAsia="en-US"/>
              </w:rPr>
            </w:pPr>
            <w:r w:rsidRPr="00330A44">
              <w:rPr>
                <w:rFonts w:cs="Arial"/>
                <w:strike/>
                <w:sz w:val="16"/>
                <w:szCs w:val="16"/>
              </w:rPr>
              <w:t>2. The carrying out of processing by a processor shall be governed by a contract or other legal act binding the processor to the controller and stipulating in particular that the processor shall:</w:t>
            </w:r>
          </w:p>
        </w:tc>
      </w:tr>
      <w:tr w:rsidR="009B41E7" w:rsidRPr="00131D21" w:rsidTr="002D0CC5">
        <w:trPr>
          <w:cantSplit/>
          <w:tblHeader/>
        </w:trPr>
        <w:tc>
          <w:tcPr>
            <w:tcW w:w="3575" w:type="dxa"/>
            <w:tcMar>
              <w:top w:w="0" w:type="dxa"/>
              <w:left w:w="0" w:type="dxa"/>
              <w:bottom w:w="125" w:type="dxa"/>
              <w:right w:w="0" w:type="dxa"/>
            </w:tcMar>
          </w:tcPr>
          <w:p w:rsidR="009B41E7" w:rsidRPr="00330A44" w:rsidRDefault="009B41E7" w:rsidP="00374E20">
            <w:pPr>
              <w:autoSpaceDE w:val="0"/>
              <w:autoSpaceDN w:val="0"/>
              <w:adjustRightInd w:val="0"/>
              <w:spacing w:line="360" w:lineRule="auto"/>
              <w:rPr>
                <w:rFonts w:cs="Arial"/>
                <w:sz w:val="16"/>
                <w:szCs w:val="16"/>
              </w:rPr>
            </w:pPr>
            <w:r w:rsidRPr="00330A44">
              <w:rPr>
                <w:rFonts w:cs="Arial"/>
                <w:sz w:val="16"/>
                <w:szCs w:val="16"/>
              </w:rPr>
              <w:t>(a) act only on instructions from the controller, in particular, where the transfer of the personal data used is prohibited;</w:t>
            </w:r>
          </w:p>
        </w:tc>
        <w:tc>
          <w:tcPr>
            <w:tcW w:w="3575" w:type="dxa"/>
            <w:tcMar>
              <w:top w:w="0" w:type="dxa"/>
              <w:left w:w="0" w:type="dxa"/>
              <w:bottom w:w="125" w:type="dxa"/>
              <w:right w:w="0" w:type="dxa"/>
            </w:tcMar>
          </w:tcPr>
          <w:p w:rsidR="009B41E7" w:rsidRPr="00330A44" w:rsidRDefault="009B41E7" w:rsidP="00374E20">
            <w:pPr>
              <w:autoSpaceDE w:val="0"/>
              <w:autoSpaceDN w:val="0"/>
              <w:adjustRightInd w:val="0"/>
              <w:spacing w:line="360" w:lineRule="auto"/>
              <w:rPr>
                <w:rFonts w:cs="Arial"/>
                <w:sz w:val="16"/>
                <w:szCs w:val="16"/>
              </w:rPr>
            </w:pPr>
            <w:r w:rsidRPr="00330A44">
              <w:rPr>
                <w:rFonts w:cs="Arial"/>
                <w:strike/>
                <w:sz w:val="16"/>
                <w:szCs w:val="16"/>
              </w:rPr>
              <w:t>(a) act only on instructions from the controller, in particular, where the transfer of the personal data used is prohibited;</w:t>
            </w:r>
          </w:p>
        </w:tc>
      </w:tr>
      <w:tr w:rsidR="009B41E7" w:rsidRPr="00131D21" w:rsidTr="002D0CC5">
        <w:trPr>
          <w:cantSplit/>
          <w:tblHeader/>
        </w:trPr>
        <w:tc>
          <w:tcPr>
            <w:tcW w:w="3575" w:type="dxa"/>
            <w:tcMar>
              <w:top w:w="0" w:type="dxa"/>
              <w:left w:w="0" w:type="dxa"/>
              <w:bottom w:w="125" w:type="dxa"/>
              <w:right w:w="0" w:type="dxa"/>
            </w:tcMar>
          </w:tcPr>
          <w:p w:rsidR="009B41E7" w:rsidRPr="00330A44" w:rsidRDefault="009B41E7" w:rsidP="00374E20">
            <w:pPr>
              <w:autoSpaceDE w:val="0"/>
              <w:autoSpaceDN w:val="0"/>
              <w:adjustRightInd w:val="0"/>
              <w:spacing w:line="360" w:lineRule="auto"/>
              <w:rPr>
                <w:rFonts w:cs="Arial"/>
                <w:sz w:val="18"/>
                <w:szCs w:val="18"/>
              </w:rPr>
            </w:pPr>
            <w:r w:rsidRPr="00330A44">
              <w:rPr>
                <w:rFonts w:cs="Arial"/>
                <w:sz w:val="16"/>
                <w:szCs w:val="16"/>
              </w:rPr>
              <w:t>(b) employ only staff who have committed the</w:t>
            </w:r>
            <w:r w:rsidRPr="00330A44">
              <w:rPr>
                <w:rFonts w:cs="Arial"/>
                <w:sz w:val="16"/>
                <w:szCs w:val="16"/>
              </w:rPr>
              <w:t>m</w:t>
            </w:r>
            <w:r w:rsidRPr="00330A44">
              <w:rPr>
                <w:rFonts w:cs="Arial"/>
                <w:sz w:val="16"/>
                <w:szCs w:val="16"/>
              </w:rPr>
              <w:t>selves to confidentiality or are under a statutory obligation of confidentiality;</w:t>
            </w:r>
          </w:p>
        </w:tc>
        <w:tc>
          <w:tcPr>
            <w:tcW w:w="3575" w:type="dxa"/>
            <w:tcMar>
              <w:top w:w="0" w:type="dxa"/>
              <w:left w:w="0" w:type="dxa"/>
              <w:bottom w:w="125" w:type="dxa"/>
              <w:right w:w="0" w:type="dxa"/>
            </w:tcMar>
          </w:tcPr>
          <w:p w:rsidR="009B41E7" w:rsidRPr="00330A44" w:rsidRDefault="009B41E7" w:rsidP="00374E20">
            <w:pPr>
              <w:autoSpaceDE w:val="0"/>
              <w:autoSpaceDN w:val="0"/>
              <w:adjustRightInd w:val="0"/>
              <w:spacing w:line="360" w:lineRule="auto"/>
              <w:rPr>
                <w:rFonts w:cs="Arial"/>
                <w:sz w:val="18"/>
                <w:szCs w:val="18"/>
              </w:rPr>
            </w:pPr>
            <w:r w:rsidRPr="00330A44">
              <w:rPr>
                <w:rFonts w:cs="Arial"/>
                <w:strike/>
                <w:sz w:val="16"/>
                <w:szCs w:val="16"/>
              </w:rPr>
              <w:t>(b) employ only staff who have committed the</w:t>
            </w:r>
            <w:r w:rsidRPr="00330A44">
              <w:rPr>
                <w:rFonts w:cs="Arial"/>
                <w:strike/>
                <w:sz w:val="16"/>
                <w:szCs w:val="16"/>
              </w:rPr>
              <w:t>m</w:t>
            </w:r>
            <w:r w:rsidRPr="00330A44">
              <w:rPr>
                <w:rFonts w:cs="Arial"/>
                <w:strike/>
                <w:sz w:val="16"/>
                <w:szCs w:val="16"/>
              </w:rPr>
              <w:t>selves to confidentiality or are under a statutory obligation of confidentiality;</w:t>
            </w:r>
          </w:p>
        </w:tc>
      </w:tr>
      <w:tr w:rsidR="009B41E7" w:rsidRPr="00131D21" w:rsidTr="002D0CC5">
        <w:trPr>
          <w:cantSplit/>
          <w:tblHeader/>
        </w:trPr>
        <w:tc>
          <w:tcPr>
            <w:tcW w:w="3575" w:type="dxa"/>
            <w:tcMar>
              <w:top w:w="0" w:type="dxa"/>
              <w:left w:w="0" w:type="dxa"/>
              <w:bottom w:w="125" w:type="dxa"/>
              <w:right w:w="0" w:type="dxa"/>
            </w:tcMar>
          </w:tcPr>
          <w:p w:rsidR="009B41E7" w:rsidRPr="00330A44" w:rsidRDefault="009B41E7" w:rsidP="00374E20">
            <w:pPr>
              <w:autoSpaceDE w:val="0"/>
              <w:autoSpaceDN w:val="0"/>
              <w:adjustRightInd w:val="0"/>
              <w:spacing w:line="360" w:lineRule="auto"/>
              <w:rPr>
                <w:rFonts w:cs="Arial"/>
                <w:sz w:val="18"/>
                <w:szCs w:val="18"/>
              </w:rPr>
            </w:pPr>
            <w:r w:rsidRPr="00330A44">
              <w:rPr>
                <w:rFonts w:cs="Arial"/>
                <w:sz w:val="16"/>
                <w:szCs w:val="16"/>
              </w:rPr>
              <w:t>(c) take all required measures pursuant to Article 30;</w:t>
            </w:r>
          </w:p>
        </w:tc>
        <w:tc>
          <w:tcPr>
            <w:tcW w:w="3575" w:type="dxa"/>
            <w:tcMar>
              <w:top w:w="0" w:type="dxa"/>
              <w:left w:w="0" w:type="dxa"/>
              <w:bottom w:w="125" w:type="dxa"/>
              <w:right w:w="0" w:type="dxa"/>
            </w:tcMar>
          </w:tcPr>
          <w:p w:rsidR="009B41E7" w:rsidRPr="00330A44" w:rsidRDefault="009B41E7" w:rsidP="00374E20">
            <w:pPr>
              <w:autoSpaceDE w:val="0"/>
              <w:autoSpaceDN w:val="0"/>
              <w:adjustRightInd w:val="0"/>
              <w:spacing w:line="360" w:lineRule="auto"/>
              <w:rPr>
                <w:rFonts w:cs="Arial"/>
                <w:sz w:val="18"/>
                <w:szCs w:val="18"/>
              </w:rPr>
            </w:pPr>
            <w:r w:rsidRPr="00330A44">
              <w:rPr>
                <w:rFonts w:cs="Arial"/>
                <w:strike/>
                <w:sz w:val="16"/>
                <w:szCs w:val="16"/>
              </w:rPr>
              <w:t>(c) take all required measures pursuant to Article 30;</w:t>
            </w:r>
          </w:p>
        </w:tc>
      </w:tr>
      <w:tr w:rsidR="009B41E7" w:rsidRPr="00131D21" w:rsidTr="002D0CC5">
        <w:trPr>
          <w:cantSplit/>
          <w:tblHeader/>
        </w:trPr>
        <w:tc>
          <w:tcPr>
            <w:tcW w:w="3575" w:type="dxa"/>
            <w:tcMar>
              <w:top w:w="0" w:type="dxa"/>
              <w:left w:w="0" w:type="dxa"/>
              <w:bottom w:w="125" w:type="dxa"/>
              <w:right w:w="0" w:type="dxa"/>
            </w:tcMar>
          </w:tcPr>
          <w:p w:rsidR="009B41E7" w:rsidRPr="00330A44" w:rsidRDefault="009B41E7" w:rsidP="00374E20">
            <w:pPr>
              <w:autoSpaceDE w:val="0"/>
              <w:autoSpaceDN w:val="0"/>
              <w:adjustRightInd w:val="0"/>
              <w:spacing w:line="360" w:lineRule="auto"/>
              <w:rPr>
                <w:rFonts w:cs="Arial"/>
                <w:sz w:val="18"/>
                <w:szCs w:val="18"/>
              </w:rPr>
            </w:pPr>
            <w:r w:rsidRPr="00330A44">
              <w:rPr>
                <w:rFonts w:cs="Arial"/>
                <w:sz w:val="16"/>
                <w:szCs w:val="16"/>
              </w:rPr>
              <w:t>(d) enlist another processor only with the prior permission of the controller;</w:t>
            </w:r>
          </w:p>
        </w:tc>
        <w:tc>
          <w:tcPr>
            <w:tcW w:w="3575" w:type="dxa"/>
            <w:tcMar>
              <w:top w:w="0" w:type="dxa"/>
              <w:left w:w="0" w:type="dxa"/>
              <w:bottom w:w="125" w:type="dxa"/>
              <w:right w:w="0" w:type="dxa"/>
            </w:tcMar>
          </w:tcPr>
          <w:p w:rsidR="009B41E7" w:rsidRPr="00330A44" w:rsidRDefault="009B41E7" w:rsidP="00374E20">
            <w:pPr>
              <w:autoSpaceDE w:val="0"/>
              <w:autoSpaceDN w:val="0"/>
              <w:adjustRightInd w:val="0"/>
              <w:spacing w:line="360" w:lineRule="auto"/>
              <w:rPr>
                <w:rFonts w:cs="Arial"/>
                <w:sz w:val="18"/>
                <w:szCs w:val="18"/>
              </w:rPr>
            </w:pPr>
            <w:r w:rsidRPr="00330A44">
              <w:rPr>
                <w:rFonts w:cs="Arial"/>
                <w:strike/>
                <w:sz w:val="16"/>
                <w:szCs w:val="16"/>
              </w:rPr>
              <w:t>(d) enlist another processor only with the prior permission of the controller;</w:t>
            </w:r>
          </w:p>
        </w:tc>
      </w:tr>
      <w:tr w:rsidR="009B41E7" w:rsidRPr="00131D21" w:rsidTr="002D0CC5">
        <w:trPr>
          <w:cantSplit/>
          <w:tblHeader/>
        </w:trPr>
        <w:tc>
          <w:tcPr>
            <w:tcW w:w="3575" w:type="dxa"/>
            <w:tcMar>
              <w:top w:w="0" w:type="dxa"/>
              <w:left w:w="0" w:type="dxa"/>
              <w:bottom w:w="125" w:type="dxa"/>
              <w:right w:w="0" w:type="dxa"/>
            </w:tcMar>
          </w:tcPr>
          <w:p w:rsidR="009B41E7" w:rsidRPr="00330A44" w:rsidRDefault="009B41E7" w:rsidP="00374E20">
            <w:pPr>
              <w:autoSpaceDE w:val="0"/>
              <w:autoSpaceDN w:val="0"/>
              <w:adjustRightInd w:val="0"/>
              <w:spacing w:line="360" w:lineRule="auto"/>
              <w:rPr>
                <w:rFonts w:cs="Arial"/>
                <w:sz w:val="18"/>
                <w:szCs w:val="18"/>
              </w:rPr>
            </w:pPr>
            <w:r w:rsidRPr="00330A44">
              <w:rPr>
                <w:rFonts w:cs="Arial"/>
                <w:sz w:val="16"/>
                <w:szCs w:val="16"/>
              </w:rPr>
              <w:lastRenderedPageBreak/>
              <w:t xml:space="preserve">(e) insofar as this is possible given the nature of the processing, create in agreement with the controller the necessary technical and </w:t>
            </w:r>
            <w:proofErr w:type="spellStart"/>
            <w:r w:rsidRPr="00330A44">
              <w:rPr>
                <w:rFonts w:cs="Arial"/>
                <w:sz w:val="16"/>
                <w:szCs w:val="16"/>
              </w:rPr>
              <w:t>organis</w:t>
            </w:r>
            <w:r w:rsidRPr="00330A44">
              <w:rPr>
                <w:rFonts w:cs="Arial"/>
                <w:sz w:val="16"/>
                <w:szCs w:val="16"/>
              </w:rPr>
              <w:t>a</w:t>
            </w:r>
            <w:r w:rsidRPr="00330A44">
              <w:rPr>
                <w:rFonts w:cs="Arial"/>
                <w:sz w:val="16"/>
                <w:szCs w:val="16"/>
              </w:rPr>
              <w:t>tional</w:t>
            </w:r>
            <w:proofErr w:type="spellEnd"/>
            <w:r w:rsidRPr="00330A44">
              <w:rPr>
                <w:rFonts w:cs="Arial"/>
                <w:sz w:val="16"/>
                <w:szCs w:val="16"/>
              </w:rPr>
              <w:t xml:space="preserve"> requirements for the </w:t>
            </w:r>
            <w:proofErr w:type="spellStart"/>
            <w:r w:rsidRPr="00330A44">
              <w:rPr>
                <w:rFonts w:cs="Arial"/>
                <w:sz w:val="16"/>
                <w:szCs w:val="16"/>
              </w:rPr>
              <w:t>fulfilment</w:t>
            </w:r>
            <w:proofErr w:type="spellEnd"/>
            <w:r w:rsidRPr="00330A44">
              <w:rPr>
                <w:rFonts w:cs="Arial"/>
                <w:sz w:val="16"/>
                <w:szCs w:val="16"/>
              </w:rPr>
              <w:t xml:space="preserve"> of the controller’s obligation to respond to requests for exercising the data subject’s rights laid down in Chapter III;</w:t>
            </w:r>
          </w:p>
        </w:tc>
        <w:tc>
          <w:tcPr>
            <w:tcW w:w="3575" w:type="dxa"/>
            <w:tcMar>
              <w:top w:w="0" w:type="dxa"/>
              <w:left w:w="0" w:type="dxa"/>
              <w:bottom w:w="125" w:type="dxa"/>
              <w:right w:w="0" w:type="dxa"/>
            </w:tcMar>
          </w:tcPr>
          <w:p w:rsidR="009B41E7" w:rsidRPr="00330A44" w:rsidRDefault="009B41E7" w:rsidP="00374E20">
            <w:pPr>
              <w:autoSpaceDE w:val="0"/>
              <w:autoSpaceDN w:val="0"/>
              <w:adjustRightInd w:val="0"/>
              <w:spacing w:line="360" w:lineRule="auto"/>
              <w:rPr>
                <w:rFonts w:cs="Arial"/>
                <w:sz w:val="18"/>
                <w:szCs w:val="18"/>
              </w:rPr>
            </w:pPr>
            <w:r w:rsidRPr="00330A44">
              <w:rPr>
                <w:rFonts w:cs="Arial"/>
                <w:strike/>
                <w:sz w:val="16"/>
                <w:szCs w:val="16"/>
              </w:rPr>
              <w:t xml:space="preserve">(e) insofar as this is possible given the nature of the processing, create in agreement with the controller the necessary technical and </w:t>
            </w:r>
            <w:proofErr w:type="spellStart"/>
            <w:r w:rsidRPr="00330A44">
              <w:rPr>
                <w:rFonts w:cs="Arial"/>
                <w:strike/>
                <w:sz w:val="16"/>
                <w:szCs w:val="16"/>
              </w:rPr>
              <w:t>organis</w:t>
            </w:r>
            <w:r w:rsidRPr="00330A44">
              <w:rPr>
                <w:rFonts w:cs="Arial"/>
                <w:strike/>
                <w:sz w:val="16"/>
                <w:szCs w:val="16"/>
              </w:rPr>
              <w:t>a</w:t>
            </w:r>
            <w:r w:rsidRPr="00330A44">
              <w:rPr>
                <w:rFonts w:cs="Arial"/>
                <w:strike/>
                <w:sz w:val="16"/>
                <w:szCs w:val="16"/>
              </w:rPr>
              <w:t>tional</w:t>
            </w:r>
            <w:proofErr w:type="spellEnd"/>
            <w:r w:rsidRPr="00330A44">
              <w:rPr>
                <w:rFonts w:cs="Arial"/>
                <w:strike/>
                <w:sz w:val="16"/>
                <w:szCs w:val="16"/>
              </w:rPr>
              <w:t xml:space="preserve"> requirements for the </w:t>
            </w:r>
            <w:proofErr w:type="spellStart"/>
            <w:r w:rsidRPr="00330A44">
              <w:rPr>
                <w:rFonts w:cs="Arial"/>
                <w:strike/>
                <w:sz w:val="16"/>
                <w:szCs w:val="16"/>
              </w:rPr>
              <w:t>fulfilment</w:t>
            </w:r>
            <w:proofErr w:type="spellEnd"/>
            <w:r w:rsidRPr="00330A44">
              <w:rPr>
                <w:rFonts w:cs="Arial"/>
                <w:strike/>
                <w:sz w:val="16"/>
                <w:szCs w:val="16"/>
              </w:rPr>
              <w:t xml:space="preserve"> of the controller’s obligation to respond to requests for exercising the data subject’s rights laid down in Chapter III;</w:t>
            </w:r>
          </w:p>
        </w:tc>
      </w:tr>
      <w:tr w:rsidR="009B41E7" w:rsidRPr="00131D21" w:rsidTr="002D0CC5">
        <w:trPr>
          <w:cantSplit/>
          <w:tblHeader/>
        </w:trPr>
        <w:tc>
          <w:tcPr>
            <w:tcW w:w="3575" w:type="dxa"/>
            <w:tcMar>
              <w:top w:w="0" w:type="dxa"/>
              <w:left w:w="0" w:type="dxa"/>
              <w:bottom w:w="125" w:type="dxa"/>
              <w:right w:w="0" w:type="dxa"/>
            </w:tcMar>
          </w:tcPr>
          <w:p w:rsidR="009B41E7" w:rsidRPr="00330A44" w:rsidRDefault="009B41E7" w:rsidP="00374E20">
            <w:pPr>
              <w:autoSpaceDE w:val="0"/>
              <w:autoSpaceDN w:val="0"/>
              <w:adjustRightInd w:val="0"/>
              <w:spacing w:line="360" w:lineRule="auto"/>
              <w:rPr>
                <w:rFonts w:cs="Arial"/>
                <w:sz w:val="18"/>
                <w:szCs w:val="18"/>
              </w:rPr>
            </w:pPr>
            <w:r w:rsidRPr="00330A44">
              <w:rPr>
                <w:rFonts w:cs="Arial"/>
                <w:sz w:val="16"/>
                <w:szCs w:val="16"/>
              </w:rPr>
              <w:t>(f) assist the controller in ensuring compliance with the obligations pursuant to Articles 30 to 34;</w:t>
            </w:r>
          </w:p>
        </w:tc>
        <w:tc>
          <w:tcPr>
            <w:tcW w:w="3575" w:type="dxa"/>
            <w:tcMar>
              <w:top w:w="0" w:type="dxa"/>
              <w:left w:w="0" w:type="dxa"/>
              <w:bottom w:w="125" w:type="dxa"/>
              <w:right w:w="0" w:type="dxa"/>
            </w:tcMar>
          </w:tcPr>
          <w:p w:rsidR="009B41E7" w:rsidRPr="00EE38D9" w:rsidRDefault="009B41E7" w:rsidP="00374E20">
            <w:pPr>
              <w:autoSpaceDE w:val="0"/>
              <w:autoSpaceDN w:val="0"/>
              <w:adjustRightInd w:val="0"/>
              <w:spacing w:line="360" w:lineRule="auto"/>
              <w:rPr>
                <w:rFonts w:cs="Arial"/>
                <w:strike/>
                <w:sz w:val="16"/>
                <w:szCs w:val="16"/>
              </w:rPr>
            </w:pPr>
            <w:r w:rsidRPr="00330A44">
              <w:rPr>
                <w:rFonts w:cs="Arial"/>
                <w:strike/>
                <w:sz w:val="16"/>
                <w:szCs w:val="16"/>
              </w:rPr>
              <w:t>(f) assist the controller in ensuring compliance with the obligations pursuant to Articles 30 to 34;</w:t>
            </w:r>
          </w:p>
        </w:tc>
      </w:tr>
      <w:tr w:rsidR="009B41E7" w:rsidRPr="00131D21" w:rsidTr="002D0CC5">
        <w:trPr>
          <w:cantSplit/>
          <w:tblHeader/>
        </w:trPr>
        <w:tc>
          <w:tcPr>
            <w:tcW w:w="3575" w:type="dxa"/>
            <w:tcMar>
              <w:top w:w="0" w:type="dxa"/>
              <w:left w:w="0" w:type="dxa"/>
              <w:bottom w:w="125" w:type="dxa"/>
              <w:right w:w="0" w:type="dxa"/>
            </w:tcMar>
          </w:tcPr>
          <w:p w:rsidR="009B41E7" w:rsidRPr="00330A44" w:rsidRDefault="009B41E7" w:rsidP="00374E20">
            <w:pPr>
              <w:autoSpaceDE w:val="0"/>
              <w:autoSpaceDN w:val="0"/>
              <w:adjustRightInd w:val="0"/>
              <w:spacing w:line="360" w:lineRule="auto"/>
              <w:rPr>
                <w:rFonts w:cs="Arial"/>
                <w:sz w:val="18"/>
                <w:szCs w:val="18"/>
              </w:rPr>
            </w:pPr>
            <w:r w:rsidRPr="00330A44">
              <w:rPr>
                <w:rFonts w:cs="Arial"/>
                <w:sz w:val="16"/>
                <w:szCs w:val="16"/>
              </w:rPr>
              <w:t>(g) hand over all results to the controller after the end of the processing and</w:t>
            </w:r>
            <w:r w:rsidR="00374E20">
              <w:rPr>
                <w:rFonts w:cs="Arial"/>
                <w:sz w:val="16"/>
                <w:szCs w:val="16"/>
              </w:rPr>
              <w:t xml:space="preserve"> </w:t>
            </w:r>
            <w:r w:rsidRPr="00330A44">
              <w:rPr>
                <w:rFonts w:cs="Arial"/>
                <w:sz w:val="16"/>
                <w:szCs w:val="16"/>
              </w:rPr>
              <w:t>not process the personal data further after the end of the agreed processing otherwise;</w:t>
            </w:r>
          </w:p>
        </w:tc>
        <w:tc>
          <w:tcPr>
            <w:tcW w:w="3575" w:type="dxa"/>
            <w:tcMar>
              <w:top w:w="0" w:type="dxa"/>
              <w:left w:w="0" w:type="dxa"/>
              <w:bottom w:w="125" w:type="dxa"/>
              <w:right w:w="0" w:type="dxa"/>
            </w:tcMar>
          </w:tcPr>
          <w:p w:rsidR="009B41E7" w:rsidRPr="00330A44" w:rsidRDefault="009B41E7" w:rsidP="00374E20">
            <w:pPr>
              <w:autoSpaceDE w:val="0"/>
              <w:autoSpaceDN w:val="0"/>
              <w:adjustRightInd w:val="0"/>
              <w:spacing w:line="360" w:lineRule="auto"/>
              <w:rPr>
                <w:rFonts w:cs="Arial"/>
                <w:sz w:val="18"/>
                <w:szCs w:val="18"/>
              </w:rPr>
            </w:pPr>
            <w:r w:rsidRPr="00330A44">
              <w:rPr>
                <w:rFonts w:cs="Arial"/>
                <w:strike/>
                <w:sz w:val="16"/>
                <w:szCs w:val="16"/>
              </w:rPr>
              <w:t>(g) hand over all results to the controller after the end of the processing and</w:t>
            </w:r>
            <w:r w:rsidR="00374E20">
              <w:rPr>
                <w:rFonts w:cs="Arial"/>
                <w:strike/>
                <w:sz w:val="16"/>
                <w:szCs w:val="16"/>
              </w:rPr>
              <w:t xml:space="preserve"> </w:t>
            </w:r>
            <w:r w:rsidRPr="00330A44">
              <w:rPr>
                <w:rFonts w:cs="Arial"/>
                <w:strike/>
                <w:sz w:val="16"/>
                <w:szCs w:val="16"/>
              </w:rPr>
              <w:t>not process the personal data further after the end of the agreed processing otherwise;</w:t>
            </w:r>
          </w:p>
        </w:tc>
      </w:tr>
      <w:tr w:rsidR="009B41E7" w:rsidRPr="00131D21" w:rsidTr="002D0CC5">
        <w:trPr>
          <w:cantSplit/>
          <w:tblHeader/>
        </w:trPr>
        <w:tc>
          <w:tcPr>
            <w:tcW w:w="3575" w:type="dxa"/>
            <w:tcMar>
              <w:top w:w="0" w:type="dxa"/>
              <w:left w:w="0" w:type="dxa"/>
              <w:bottom w:w="125" w:type="dxa"/>
              <w:right w:w="0" w:type="dxa"/>
            </w:tcMar>
          </w:tcPr>
          <w:p w:rsidR="009B41E7" w:rsidRPr="00EE38D9" w:rsidRDefault="009B41E7" w:rsidP="00374E20">
            <w:pPr>
              <w:pStyle w:val="Tabellenfu"/>
              <w:spacing w:line="360" w:lineRule="auto"/>
              <w:rPr>
                <w:rFonts w:cs="Arial"/>
              </w:rPr>
            </w:pPr>
            <w:r w:rsidRPr="00330A44">
              <w:rPr>
                <w:rFonts w:cs="Arial"/>
              </w:rPr>
              <w:t xml:space="preserve">(h) </w:t>
            </w:r>
            <w:proofErr w:type="gramStart"/>
            <w:r w:rsidRPr="00330A44">
              <w:rPr>
                <w:rFonts w:cs="Arial"/>
              </w:rPr>
              <w:t>make</w:t>
            </w:r>
            <w:proofErr w:type="gramEnd"/>
            <w:r w:rsidRPr="00330A44">
              <w:rPr>
                <w:rFonts w:cs="Arial"/>
              </w:rPr>
              <w:t xml:space="preserve"> available to the controller and the supervisory authority all information necessary to control compliance with the obligations laid down in this Article.</w:t>
            </w:r>
          </w:p>
        </w:tc>
        <w:tc>
          <w:tcPr>
            <w:tcW w:w="3575" w:type="dxa"/>
            <w:tcMar>
              <w:top w:w="0" w:type="dxa"/>
              <w:left w:w="0" w:type="dxa"/>
              <w:bottom w:w="125" w:type="dxa"/>
              <w:right w:w="0" w:type="dxa"/>
            </w:tcMar>
          </w:tcPr>
          <w:p w:rsidR="009B41E7" w:rsidRPr="00330A44" w:rsidRDefault="009B41E7" w:rsidP="00374E20">
            <w:pPr>
              <w:pStyle w:val="Tabellenfu"/>
              <w:spacing w:line="360" w:lineRule="auto"/>
              <w:rPr>
                <w:rFonts w:cs="Arial"/>
                <w:sz w:val="18"/>
                <w:szCs w:val="18"/>
              </w:rPr>
            </w:pPr>
            <w:r w:rsidRPr="00330A44">
              <w:rPr>
                <w:rFonts w:cs="Arial"/>
                <w:strike/>
              </w:rPr>
              <w:t xml:space="preserve">(h) </w:t>
            </w:r>
            <w:proofErr w:type="gramStart"/>
            <w:r w:rsidRPr="00330A44">
              <w:rPr>
                <w:rFonts w:cs="Arial"/>
                <w:strike/>
              </w:rPr>
              <w:t>make</w:t>
            </w:r>
            <w:proofErr w:type="gramEnd"/>
            <w:r w:rsidRPr="00330A44">
              <w:rPr>
                <w:rFonts w:cs="Arial"/>
                <w:strike/>
              </w:rPr>
              <w:t xml:space="preserve"> available to the controller and the supervisory authority all information necessary to control compliance with the obligations laid down in this Article.</w:t>
            </w:r>
          </w:p>
        </w:tc>
      </w:tr>
      <w:tr w:rsidR="009B41E7" w:rsidRPr="00131D21" w:rsidTr="002D0CC5">
        <w:trPr>
          <w:cantSplit/>
          <w:tblHeader/>
        </w:trPr>
        <w:tc>
          <w:tcPr>
            <w:tcW w:w="3575" w:type="dxa"/>
            <w:tcMar>
              <w:top w:w="0" w:type="dxa"/>
              <w:left w:w="0" w:type="dxa"/>
              <w:bottom w:w="125" w:type="dxa"/>
              <w:right w:w="0" w:type="dxa"/>
            </w:tcMar>
          </w:tcPr>
          <w:p w:rsidR="009B41E7" w:rsidRPr="00A04B74" w:rsidRDefault="009B41E7" w:rsidP="00374E20">
            <w:pPr>
              <w:autoSpaceDE w:val="0"/>
              <w:autoSpaceDN w:val="0"/>
              <w:adjustRightInd w:val="0"/>
              <w:spacing w:line="360" w:lineRule="auto"/>
              <w:rPr>
                <w:rFonts w:cs="Arial"/>
                <w:sz w:val="16"/>
                <w:szCs w:val="16"/>
              </w:rPr>
            </w:pPr>
            <w:r w:rsidRPr="00A04B74">
              <w:rPr>
                <w:rFonts w:cs="Arial"/>
                <w:sz w:val="16"/>
                <w:szCs w:val="16"/>
              </w:rPr>
              <w:t>3. The controller and the processor shall doc</w:t>
            </w:r>
            <w:r w:rsidRPr="00A04B74">
              <w:rPr>
                <w:rFonts w:cs="Arial"/>
                <w:sz w:val="16"/>
                <w:szCs w:val="16"/>
              </w:rPr>
              <w:t>u</w:t>
            </w:r>
            <w:r w:rsidRPr="00A04B74">
              <w:rPr>
                <w:rFonts w:cs="Arial"/>
                <w:sz w:val="16"/>
                <w:szCs w:val="16"/>
              </w:rPr>
              <w:t>ment in writing the controller's instructions and the processor's obligations referred to in paragraph 2.</w:t>
            </w:r>
          </w:p>
          <w:p w:rsidR="009B41E7" w:rsidRPr="00330A44" w:rsidRDefault="009B41E7" w:rsidP="00374E20">
            <w:pPr>
              <w:pStyle w:val="Tabellenkopf"/>
              <w:spacing w:line="360" w:lineRule="auto"/>
              <w:rPr>
                <w:rFonts w:cs="Arial"/>
                <w:sz w:val="18"/>
                <w:szCs w:val="18"/>
              </w:rPr>
            </w:pPr>
          </w:p>
        </w:tc>
        <w:tc>
          <w:tcPr>
            <w:tcW w:w="3575" w:type="dxa"/>
            <w:tcMar>
              <w:top w:w="0" w:type="dxa"/>
              <w:left w:w="0" w:type="dxa"/>
              <w:bottom w:w="125" w:type="dxa"/>
              <w:right w:w="0" w:type="dxa"/>
            </w:tcMar>
          </w:tcPr>
          <w:p w:rsidR="009B41E7" w:rsidRPr="00134C1D" w:rsidRDefault="009B41E7" w:rsidP="00374E20">
            <w:pPr>
              <w:autoSpaceDE w:val="0"/>
              <w:autoSpaceDN w:val="0"/>
              <w:adjustRightInd w:val="0"/>
              <w:spacing w:line="360" w:lineRule="auto"/>
              <w:rPr>
                <w:rFonts w:cs="Arial"/>
                <w:strike/>
                <w:sz w:val="16"/>
                <w:szCs w:val="16"/>
              </w:rPr>
            </w:pPr>
            <w:r w:rsidRPr="00134C1D">
              <w:rPr>
                <w:rFonts w:cs="Arial"/>
                <w:strike/>
                <w:sz w:val="16"/>
                <w:szCs w:val="16"/>
              </w:rPr>
              <w:t>3. The controller and the processor shall doc</w:t>
            </w:r>
            <w:r w:rsidRPr="00134C1D">
              <w:rPr>
                <w:rFonts w:cs="Arial"/>
                <w:strike/>
                <w:sz w:val="16"/>
                <w:szCs w:val="16"/>
              </w:rPr>
              <w:t>u</w:t>
            </w:r>
            <w:r w:rsidRPr="00134C1D">
              <w:rPr>
                <w:rFonts w:cs="Arial"/>
                <w:strike/>
                <w:sz w:val="16"/>
                <w:szCs w:val="16"/>
              </w:rPr>
              <w:t>ment in writing the controller's instructions and the processor's obligations referred to in paragraph 2.</w:t>
            </w:r>
          </w:p>
          <w:p w:rsidR="009B41E7" w:rsidRPr="00330A44" w:rsidRDefault="009B41E7" w:rsidP="00374E20">
            <w:pPr>
              <w:pStyle w:val="Tabellenkopf"/>
              <w:spacing w:line="360" w:lineRule="auto"/>
              <w:rPr>
                <w:rFonts w:cs="Arial"/>
                <w:sz w:val="18"/>
                <w:szCs w:val="18"/>
              </w:rPr>
            </w:pPr>
          </w:p>
        </w:tc>
      </w:tr>
      <w:tr w:rsidR="009B41E7" w:rsidRPr="00131D21" w:rsidTr="002D0CC5">
        <w:trPr>
          <w:cantSplit/>
          <w:tblHeader/>
        </w:trPr>
        <w:tc>
          <w:tcPr>
            <w:tcW w:w="3575" w:type="dxa"/>
            <w:tcMar>
              <w:top w:w="0" w:type="dxa"/>
              <w:left w:w="0" w:type="dxa"/>
              <w:bottom w:w="125" w:type="dxa"/>
              <w:right w:w="0" w:type="dxa"/>
            </w:tcMar>
          </w:tcPr>
          <w:p w:rsidR="009B41E7" w:rsidRDefault="009B41E7" w:rsidP="00374E20">
            <w:pPr>
              <w:pStyle w:val="Tabellenfu"/>
              <w:spacing w:line="360" w:lineRule="auto"/>
              <w:rPr>
                <w:rFonts w:cs="Arial"/>
              </w:rPr>
            </w:pPr>
            <w:r w:rsidRPr="00A04B74">
              <w:rPr>
                <w:rFonts w:cs="Arial"/>
              </w:rPr>
              <w:t>4. If a processor processes personal data other than as instructed by the controller, the processor shall be considered to be a controller in respect of that processing and shall be subject to the rules on joint controllers laid down in Article 24.</w:t>
            </w:r>
          </w:p>
          <w:p w:rsidR="009B41E7" w:rsidRPr="00A04B74" w:rsidRDefault="009B41E7" w:rsidP="00374E20">
            <w:pPr>
              <w:autoSpaceDE w:val="0"/>
              <w:autoSpaceDN w:val="0"/>
              <w:adjustRightInd w:val="0"/>
              <w:spacing w:line="360" w:lineRule="auto"/>
              <w:rPr>
                <w:rFonts w:cs="Arial"/>
                <w:sz w:val="16"/>
                <w:szCs w:val="16"/>
              </w:rPr>
            </w:pPr>
          </w:p>
        </w:tc>
        <w:tc>
          <w:tcPr>
            <w:tcW w:w="3575" w:type="dxa"/>
            <w:tcMar>
              <w:top w:w="0" w:type="dxa"/>
              <w:left w:w="0" w:type="dxa"/>
              <w:bottom w:w="125" w:type="dxa"/>
              <w:right w:w="0" w:type="dxa"/>
            </w:tcMar>
          </w:tcPr>
          <w:p w:rsidR="009B41E7" w:rsidRPr="00A04B74" w:rsidRDefault="009B41E7" w:rsidP="00374E20">
            <w:pPr>
              <w:pStyle w:val="Tabellenfu"/>
              <w:spacing w:line="360" w:lineRule="auto"/>
            </w:pPr>
            <w:r w:rsidRPr="00A04B74">
              <w:t xml:space="preserve">2. If a processor processes personal data </w:t>
            </w:r>
            <w:r w:rsidRPr="00A04B74">
              <w:rPr>
                <w:b/>
                <w:i/>
              </w:rPr>
              <w:t xml:space="preserve">for purposes </w:t>
            </w:r>
            <w:r w:rsidRPr="00A04B74">
              <w:t>other than as instructed by the contro</w:t>
            </w:r>
            <w:r w:rsidRPr="00A04B74">
              <w:t>l</w:t>
            </w:r>
            <w:r w:rsidRPr="00A04B74">
              <w:t xml:space="preserve">ler, the processor shall be considered to be a controller in respect of that processing </w:t>
            </w:r>
            <w:r w:rsidRPr="00A04B74">
              <w:rPr>
                <w:b/>
                <w:i/>
                <w:strike/>
              </w:rPr>
              <w:t>and shall be subject to the rules on joint controllers laid down in Article 24</w:t>
            </w:r>
            <w:r w:rsidRPr="00A04B74">
              <w:t>.</w:t>
            </w:r>
          </w:p>
          <w:p w:rsidR="009B41E7" w:rsidRPr="00134C1D" w:rsidRDefault="009B41E7" w:rsidP="00374E20">
            <w:pPr>
              <w:autoSpaceDE w:val="0"/>
              <w:autoSpaceDN w:val="0"/>
              <w:adjustRightInd w:val="0"/>
              <w:spacing w:line="360" w:lineRule="auto"/>
              <w:rPr>
                <w:rFonts w:cs="Arial"/>
                <w:strike/>
                <w:sz w:val="16"/>
                <w:szCs w:val="16"/>
              </w:rPr>
            </w:pPr>
          </w:p>
        </w:tc>
      </w:tr>
      <w:tr w:rsidR="009B41E7" w:rsidRPr="00131D21" w:rsidTr="002D0CC5">
        <w:trPr>
          <w:cantSplit/>
          <w:tblHeader/>
        </w:trPr>
        <w:tc>
          <w:tcPr>
            <w:tcW w:w="3575" w:type="dxa"/>
            <w:tcMar>
              <w:top w:w="0" w:type="dxa"/>
              <w:left w:w="0" w:type="dxa"/>
              <w:bottom w:w="125" w:type="dxa"/>
              <w:right w:w="0" w:type="dxa"/>
            </w:tcMar>
          </w:tcPr>
          <w:p w:rsidR="009B41E7" w:rsidRPr="009B41E7" w:rsidRDefault="009B41E7" w:rsidP="00374E20">
            <w:pPr>
              <w:autoSpaceDE w:val="0"/>
              <w:autoSpaceDN w:val="0"/>
              <w:adjustRightInd w:val="0"/>
              <w:spacing w:line="360" w:lineRule="auto"/>
              <w:rPr>
                <w:rFonts w:cs="Arial"/>
                <w:sz w:val="16"/>
                <w:szCs w:val="16"/>
              </w:rPr>
            </w:pPr>
            <w:r w:rsidRPr="009B41E7">
              <w:rPr>
                <w:sz w:val="16"/>
                <w:szCs w:val="16"/>
              </w:rPr>
              <w:t>5. The Commission shall be empowered to adopt delegated acts in accordance with Article 86 for the purpose of further specifying the criteria and requirements for the responsibilities, duties and tasks in relation to a processor in line with paragraph 1, and conditions which allow facilita</w:t>
            </w:r>
            <w:r w:rsidRPr="009B41E7">
              <w:rPr>
                <w:sz w:val="16"/>
                <w:szCs w:val="16"/>
              </w:rPr>
              <w:t>t</w:t>
            </w:r>
            <w:r w:rsidRPr="009B41E7">
              <w:rPr>
                <w:sz w:val="16"/>
                <w:szCs w:val="16"/>
              </w:rPr>
              <w:t>ing the processing of personal data within a group of undertakings, in particular for the purposes of control and reporting.</w:t>
            </w:r>
          </w:p>
        </w:tc>
        <w:tc>
          <w:tcPr>
            <w:tcW w:w="3575" w:type="dxa"/>
            <w:tcMar>
              <w:top w:w="0" w:type="dxa"/>
              <w:left w:w="0" w:type="dxa"/>
              <w:bottom w:w="125" w:type="dxa"/>
              <w:right w:w="0" w:type="dxa"/>
            </w:tcMar>
          </w:tcPr>
          <w:p w:rsidR="009B41E7" w:rsidRPr="009B41E7" w:rsidRDefault="009B41E7" w:rsidP="00374E20">
            <w:pPr>
              <w:autoSpaceDE w:val="0"/>
              <w:autoSpaceDN w:val="0"/>
              <w:adjustRightInd w:val="0"/>
              <w:spacing w:line="360" w:lineRule="auto"/>
              <w:rPr>
                <w:rFonts w:cs="Arial"/>
                <w:strike/>
                <w:sz w:val="16"/>
                <w:szCs w:val="16"/>
              </w:rPr>
            </w:pPr>
            <w:r w:rsidRPr="009B41E7">
              <w:rPr>
                <w:b/>
                <w:i/>
                <w:strike/>
                <w:sz w:val="16"/>
                <w:szCs w:val="16"/>
              </w:rPr>
              <w:t>5. The Commission shall be empowered to adopt delegated acts in accordance with Article 86 for the purpose of further specifying the criteria and requirements for the respons</w:t>
            </w:r>
            <w:r w:rsidRPr="009B41E7">
              <w:rPr>
                <w:b/>
                <w:i/>
                <w:strike/>
                <w:sz w:val="16"/>
                <w:szCs w:val="16"/>
              </w:rPr>
              <w:t>i</w:t>
            </w:r>
            <w:r w:rsidRPr="009B41E7">
              <w:rPr>
                <w:b/>
                <w:i/>
                <w:strike/>
                <w:sz w:val="16"/>
                <w:szCs w:val="16"/>
              </w:rPr>
              <w:t>bilities, duties and tasks in relation to a processor in line with paragraph 1, and conditions which allow facilitating the pr</w:t>
            </w:r>
            <w:r w:rsidRPr="009B41E7">
              <w:rPr>
                <w:b/>
                <w:i/>
                <w:strike/>
                <w:sz w:val="16"/>
                <w:szCs w:val="16"/>
              </w:rPr>
              <w:t>o</w:t>
            </w:r>
            <w:r w:rsidRPr="009B41E7">
              <w:rPr>
                <w:b/>
                <w:i/>
                <w:strike/>
                <w:sz w:val="16"/>
                <w:szCs w:val="16"/>
              </w:rPr>
              <w:t>cessing of personal data within a group of undertakings, in particular for the purposes of control and reporting.</w:t>
            </w:r>
          </w:p>
        </w:tc>
      </w:tr>
    </w:tbl>
    <w:p w:rsidR="00374E20" w:rsidRDefault="00374E20" w:rsidP="00B43491">
      <w:pPr>
        <w:pStyle w:val="Tabellenfunote"/>
      </w:pPr>
    </w:p>
    <w:p w:rsidR="009B41E7" w:rsidRDefault="009B41E7" w:rsidP="00B43491">
      <w:pPr>
        <w:pStyle w:val="Tabellenfunote"/>
      </w:pPr>
    </w:p>
    <w:p w:rsidR="00374E20" w:rsidRDefault="00374E20" w:rsidP="00B43491">
      <w:pPr>
        <w:pStyle w:val="Tabellenfunote"/>
      </w:pPr>
    </w:p>
    <w:p w:rsidR="0082757C" w:rsidRDefault="0082757C" w:rsidP="00134C1D">
      <w:pPr>
        <w:pStyle w:val="Tabellenfunote"/>
        <w:rPr>
          <w:b/>
          <w:sz w:val="20"/>
          <w:szCs w:val="20"/>
        </w:rPr>
      </w:pPr>
    </w:p>
    <w:p w:rsidR="00134C1D" w:rsidRPr="00780A25" w:rsidRDefault="00134C1D" w:rsidP="00134C1D">
      <w:pPr>
        <w:pStyle w:val="Tabellenfunote"/>
        <w:rPr>
          <w:b/>
          <w:sz w:val="20"/>
          <w:szCs w:val="20"/>
        </w:rPr>
      </w:pPr>
      <w:r w:rsidRPr="00780A25">
        <w:rPr>
          <w:b/>
          <w:sz w:val="20"/>
          <w:szCs w:val="20"/>
        </w:rPr>
        <w:lastRenderedPageBreak/>
        <w:t>Justification</w:t>
      </w:r>
    </w:p>
    <w:p w:rsidR="00134C1D" w:rsidRPr="00274DF0" w:rsidRDefault="00134C1D" w:rsidP="00134C1D">
      <w:pPr>
        <w:pStyle w:val="Tabellenfunote"/>
        <w:rPr>
          <w:sz w:val="20"/>
          <w:szCs w:val="20"/>
        </w:rPr>
      </w:pPr>
      <w:r w:rsidRPr="00274DF0">
        <w:rPr>
          <w:sz w:val="20"/>
          <w:szCs w:val="20"/>
        </w:rPr>
        <w:t>The proposed text introduces a host of new requirements for data processors and states how these should be included in the contractual arrangements. Some of these additions are unworkable in practice.</w:t>
      </w:r>
      <w:r w:rsidR="00374E20">
        <w:rPr>
          <w:sz w:val="20"/>
          <w:szCs w:val="20"/>
        </w:rPr>
        <w:t xml:space="preserve"> </w:t>
      </w:r>
      <w:r w:rsidRPr="00274DF0">
        <w:rPr>
          <w:sz w:val="20"/>
          <w:szCs w:val="20"/>
        </w:rPr>
        <w:t>For example, a controller may want to ensure that additional sub-processors - which may be numerous – apply effective data protection but it should be clear this does not mean they should assess each in turn prior to their employment.</w:t>
      </w:r>
      <w:r w:rsidR="00374E20">
        <w:rPr>
          <w:sz w:val="20"/>
          <w:szCs w:val="20"/>
        </w:rPr>
        <w:t xml:space="preserve"> </w:t>
      </w:r>
      <w:r w:rsidRPr="00274DF0">
        <w:rPr>
          <w:sz w:val="20"/>
          <w:szCs w:val="20"/>
        </w:rPr>
        <w:t>As the processor has the closer relationship, they are better placed to make such a judgment.</w:t>
      </w:r>
      <w:r w:rsidR="00374E20">
        <w:rPr>
          <w:sz w:val="20"/>
          <w:szCs w:val="20"/>
        </w:rPr>
        <w:t xml:space="preserve"> </w:t>
      </w:r>
      <w:r w:rsidRPr="00274DF0">
        <w:rPr>
          <w:sz w:val="20"/>
          <w:szCs w:val="20"/>
        </w:rPr>
        <w:t xml:space="preserve">In relation to handing over results at the end of processing, there may be no results as such to hand over if the data </w:t>
      </w:r>
      <w:proofErr w:type="spellStart"/>
      <w:r w:rsidRPr="00274DF0">
        <w:rPr>
          <w:sz w:val="20"/>
          <w:szCs w:val="20"/>
        </w:rPr>
        <w:t>minimisation</w:t>
      </w:r>
      <w:proofErr w:type="spellEnd"/>
      <w:r w:rsidRPr="00274DF0">
        <w:rPr>
          <w:sz w:val="20"/>
          <w:szCs w:val="20"/>
        </w:rPr>
        <w:t xml:space="preserve"> principle has been effectively applied.</w:t>
      </w:r>
      <w:r w:rsidR="00374E20">
        <w:rPr>
          <w:sz w:val="20"/>
          <w:szCs w:val="20"/>
        </w:rPr>
        <w:t xml:space="preserve"> </w:t>
      </w:r>
      <w:r w:rsidRPr="00274DF0">
        <w:rPr>
          <w:sz w:val="20"/>
          <w:szCs w:val="20"/>
        </w:rPr>
        <w:t>Making data available to the supervisory authority should be handled by the controller.</w:t>
      </w:r>
      <w:r w:rsidR="00374E20">
        <w:rPr>
          <w:sz w:val="20"/>
          <w:szCs w:val="20"/>
        </w:rPr>
        <w:t xml:space="preserve"> </w:t>
      </w:r>
      <w:r w:rsidRPr="00274DF0">
        <w:rPr>
          <w:sz w:val="20"/>
          <w:szCs w:val="20"/>
        </w:rPr>
        <w:t>Certain information may be subject to a confidentiality obligation under law or contract and hence a processor may not be at liberty to disclose such information to a supervisory authority.</w:t>
      </w:r>
      <w:r w:rsidR="00374E20">
        <w:rPr>
          <w:sz w:val="20"/>
          <w:szCs w:val="20"/>
        </w:rPr>
        <w:t xml:space="preserve"> </w:t>
      </w:r>
      <w:r w:rsidRPr="00274DF0">
        <w:rPr>
          <w:sz w:val="20"/>
          <w:szCs w:val="20"/>
        </w:rPr>
        <w:t>Moreover, such data should not be r</w:t>
      </w:r>
      <w:r w:rsidRPr="00274DF0">
        <w:rPr>
          <w:sz w:val="20"/>
          <w:szCs w:val="20"/>
        </w:rPr>
        <w:t>e</w:t>
      </w:r>
      <w:r w:rsidRPr="00274DF0">
        <w:rPr>
          <w:sz w:val="20"/>
          <w:szCs w:val="20"/>
        </w:rPr>
        <w:t>quired to be transmitted on a regular basis as this would overburden authorities and further increase the administrative burden. Finally, Art 26(4) implies that the controller would need to provide very detailed instructions as to what personal data (data attribute by data attribute) the processor shall process. In reality, this is often not the case, yet based on this article the processor would carry the liability for not receiving extremely detailed instructions from the controller. Where a processor does breach such instructions, it is logical that the processor is considered a controller in respect of that processing but there is no reason to include the original data controller as a joint controller in this instance.</w:t>
      </w:r>
    </w:p>
    <w:p w:rsidR="00B60B1C" w:rsidRDefault="00B60B1C" w:rsidP="00134C1D">
      <w:pPr>
        <w:pStyle w:val="Tabellenfunote"/>
      </w:pPr>
    </w:p>
    <w:p w:rsidR="00274DF0" w:rsidRDefault="00274DF0" w:rsidP="00134C1D">
      <w:pPr>
        <w:pStyle w:val="Tabellenfunote"/>
      </w:pPr>
    </w:p>
    <w:p w:rsidR="00B60B1C" w:rsidRDefault="00B60B1C" w:rsidP="00134C1D">
      <w:pPr>
        <w:pStyle w:val="Tabellenfunote"/>
        <w:rPr>
          <w:b/>
          <w:sz w:val="20"/>
          <w:szCs w:val="20"/>
        </w:rPr>
      </w:pPr>
      <w:r w:rsidRPr="002E4385">
        <w:rPr>
          <w:b/>
          <w:sz w:val="20"/>
          <w:szCs w:val="20"/>
        </w:rPr>
        <w:t xml:space="preserve">Art. </w:t>
      </w:r>
      <w:proofErr w:type="gramStart"/>
      <w:r w:rsidRPr="002E4385">
        <w:rPr>
          <w:b/>
          <w:sz w:val="20"/>
          <w:szCs w:val="20"/>
        </w:rPr>
        <w:t>28 Documentation</w:t>
      </w:r>
      <w:proofErr w:type="gramEnd"/>
    </w:p>
    <w:p w:rsidR="009B41E7" w:rsidRDefault="009B41E7" w:rsidP="00134C1D">
      <w:pPr>
        <w:pStyle w:val="Tabellenfunote"/>
        <w:rPr>
          <w:b/>
          <w:sz w:val="20"/>
          <w:szCs w:val="20"/>
        </w:rPr>
      </w:pPr>
    </w:p>
    <w:tbl>
      <w:tblPr>
        <w:tblW w:w="7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575"/>
        <w:gridCol w:w="3575"/>
      </w:tblGrid>
      <w:tr w:rsidR="009B41E7" w:rsidRPr="00131D21" w:rsidTr="002D0CC5">
        <w:trPr>
          <w:cantSplit/>
          <w:tblHeader/>
        </w:trPr>
        <w:tc>
          <w:tcPr>
            <w:tcW w:w="3575" w:type="dxa"/>
            <w:tcMar>
              <w:top w:w="0" w:type="dxa"/>
              <w:left w:w="0" w:type="dxa"/>
              <w:bottom w:w="125" w:type="dxa"/>
              <w:right w:w="0" w:type="dxa"/>
            </w:tcMar>
          </w:tcPr>
          <w:p w:rsidR="009B41E7" w:rsidRPr="00D71FDE" w:rsidRDefault="009B41E7" w:rsidP="00374E20">
            <w:pPr>
              <w:pStyle w:val="Tabellenkopf"/>
              <w:spacing w:line="360" w:lineRule="auto"/>
              <w:rPr>
                <w:rFonts w:cs="Arial"/>
              </w:rPr>
            </w:pPr>
            <w:r w:rsidRPr="00D71FDE">
              <w:rPr>
                <w:rFonts w:cs="Arial"/>
              </w:rPr>
              <w:t>Commission Proposal</w:t>
            </w:r>
          </w:p>
        </w:tc>
        <w:tc>
          <w:tcPr>
            <w:tcW w:w="3575" w:type="dxa"/>
            <w:tcMar>
              <w:top w:w="0" w:type="dxa"/>
              <w:left w:w="0" w:type="dxa"/>
              <w:bottom w:w="125" w:type="dxa"/>
              <w:right w:w="0" w:type="dxa"/>
            </w:tcMar>
          </w:tcPr>
          <w:p w:rsidR="009B41E7" w:rsidRPr="00D71FDE" w:rsidRDefault="009B41E7" w:rsidP="00374E20">
            <w:pPr>
              <w:pStyle w:val="Tabellenkopf"/>
              <w:spacing w:line="360" w:lineRule="auto"/>
              <w:rPr>
                <w:rFonts w:cs="Arial"/>
              </w:rPr>
            </w:pPr>
            <w:r w:rsidRPr="00D71FDE">
              <w:rPr>
                <w:rFonts w:cs="Arial"/>
              </w:rPr>
              <w:t>BITKOM Proposal</w:t>
            </w:r>
          </w:p>
        </w:tc>
      </w:tr>
      <w:tr w:rsidR="009B41E7" w:rsidRPr="00131D21" w:rsidTr="002D0CC5">
        <w:trPr>
          <w:cantSplit/>
          <w:tblHeader/>
        </w:trPr>
        <w:tc>
          <w:tcPr>
            <w:tcW w:w="3575" w:type="dxa"/>
            <w:tcMar>
              <w:top w:w="0" w:type="dxa"/>
              <w:left w:w="0" w:type="dxa"/>
              <w:bottom w:w="125" w:type="dxa"/>
              <w:right w:w="0" w:type="dxa"/>
            </w:tcMar>
          </w:tcPr>
          <w:p w:rsidR="009B41E7" w:rsidRPr="00D71FDE" w:rsidRDefault="009B41E7" w:rsidP="00374E20">
            <w:pPr>
              <w:autoSpaceDE w:val="0"/>
              <w:autoSpaceDN w:val="0"/>
              <w:adjustRightInd w:val="0"/>
              <w:spacing w:line="360" w:lineRule="auto"/>
              <w:jc w:val="both"/>
              <w:rPr>
                <w:rFonts w:cs="Arial"/>
                <w:sz w:val="16"/>
                <w:szCs w:val="16"/>
              </w:rPr>
            </w:pPr>
            <w:proofErr w:type="gramStart"/>
            <w:r w:rsidRPr="00D71FDE">
              <w:rPr>
                <w:rFonts w:cs="Arial"/>
                <w:sz w:val="16"/>
                <w:szCs w:val="16"/>
              </w:rPr>
              <w:t>1.Each</w:t>
            </w:r>
            <w:proofErr w:type="gramEnd"/>
            <w:r w:rsidRPr="00D71FDE">
              <w:rPr>
                <w:rFonts w:cs="Arial"/>
                <w:sz w:val="16"/>
                <w:szCs w:val="16"/>
              </w:rPr>
              <w:t xml:space="preserve"> controller and processor and, if any, the controller's representative, shall maintain doc</w:t>
            </w:r>
            <w:r w:rsidRPr="00D71FDE">
              <w:rPr>
                <w:rFonts w:cs="Arial"/>
                <w:sz w:val="16"/>
                <w:szCs w:val="16"/>
              </w:rPr>
              <w:t>u</w:t>
            </w:r>
            <w:r w:rsidRPr="00D71FDE">
              <w:rPr>
                <w:rFonts w:cs="Arial"/>
                <w:sz w:val="16"/>
                <w:szCs w:val="16"/>
              </w:rPr>
              <w:t>mentation of all processing operations under its responsibility.</w:t>
            </w:r>
          </w:p>
        </w:tc>
        <w:tc>
          <w:tcPr>
            <w:tcW w:w="3575" w:type="dxa"/>
            <w:tcMar>
              <w:top w:w="0" w:type="dxa"/>
              <w:left w:w="0" w:type="dxa"/>
              <w:bottom w:w="125" w:type="dxa"/>
              <w:right w:w="0" w:type="dxa"/>
            </w:tcMar>
          </w:tcPr>
          <w:p w:rsidR="009B41E7" w:rsidRPr="00D71FDE" w:rsidRDefault="009B41E7" w:rsidP="00374E20">
            <w:pPr>
              <w:pStyle w:val="Tabellenfu"/>
              <w:spacing w:line="360" w:lineRule="auto"/>
              <w:rPr>
                <w:rFonts w:cs="Arial"/>
              </w:rPr>
            </w:pPr>
            <w:r w:rsidRPr="00D71FDE">
              <w:rPr>
                <w:rFonts w:cs="Arial"/>
              </w:rPr>
              <w:t xml:space="preserve">1. Each controller </w:t>
            </w:r>
            <w:r w:rsidRPr="00D71FDE">
              <w:rPr>
                <w:rFonts w:cs="Arial"/>
                <w:b/>
                <w:i/>
                <w:strike/>
              </w:rPr>
              <w:t>and processor</w:t>
            </w:r>
            <w:r w:rsidRPr="00D71FDE">
              <w:rPr>
                <w:rFonts w:cs="Arial"/>
              </w:rPr>
              <w:t xml:space="preserve"> and, if any, the controller's representative, shall maintain doc</w:t>
            </w:r>
            <w:r w:rsidRPr="00D71FDE">
              <w:rPr>
                <w:rFonts w:cs="Arial"/>
              </w:rPr>
              <w:t>u</w:t>
            </w:r>
            <w:r w:rsidRPr="00D71FDE">
              <w:rPr>
                <w:rFonts w:cs="Arial"/>
              </w:rPr>
              <w:t xml:space="preserve">mentation of </w:t>
            </w:r>
            <w:r w:rsidRPr="00D71FDE">
              <w:rPr>
                <w:rFonts w:cs="Arial"/>
                <w:b/>
                <w:i/>
                <w:strike/>
              </w:rPr>
              <w:t>all</w:t>
            </w:r>
            <w:r w:rsidRPr="00D71FDE">
              <w:rPr>
                <w:rFonts w:cs="Arial"/>
                <w:strike/>
              </w:rPr>
              <w:t xml:space="preserve"> </w:t>
            </w:r>
            <w:r w:rsidRPr="00D71FDE">
              <w:rPr>
                <w:rFonts w:cs="Arial"/>
                <w:b/>
                <w:i/>
              </w:rPr>
              <w:t>the main categories of</w:t>
            </w:r>
            <w:r w:rsidRPr="00D71FDE">
              <w:rPr>
                <w:rFonts w:cs="Arial"/>
              </w:rPr>
              <w:t xml:space="preserve"> pr</w:t>
            </w:r>
            <w:r w:rsidRPr="00D71FDE">
              <w:rPr>
                <w:rFonts w:cs="Arial"/>
              </w:rPr>
              <w:t>o</w:t>
            </w:r>
            <w:r w:rsidRPr="00D71FDE">
              <w:rPr>
                <w:rFonts w:cs="Arial"/>
              </w:rPr>
              <w:t xml:space="preserve">cessing </w:t>
            </w:r>
            <w:r w:rsidRPr="00D71FDE">
              <w:rPr>
                <w:rFonts w:cs="Arial"/>
                <w:b/>
                <w:i/>
                <w:strike/>
              </w:rPr>
              <w:t xml:space="preserve">operations </w:t>
            </w:r>
            <w:r w:rsidRPr="00D71FDE">
              <w:rPr>
                <w:rFonts w:cs="Arial"/>
              </w:rPr>
              <w:t>under its responsibility.</w:t>
            </w:r>
          </w:p>
        </w:tc>
      </w:tr>
      <w:tr w:rsidR="009B41E7" w:rsidRPr="00131D21" w:rsidTr="002D0CC5">
        <w:trPr>
          <w:cantSplit/>
          <w:tblHeader/>
        </w:trPr>
        <w:tc>
          <w:tcPr>
            <w:tcW w:w="3575" w:type="dxa"/>
            <w:tcMar>
              <w:top w:w="0" w:type="dxa"/>
              <w:left w:w="0" w:type="dxa"/>
              <w:bottom w:w="125" w:type="dxa"/>
              <w:right w:w="0" w:type="dxa"/>
            </w:tcMar>
          </w:tcPr>
          <w:p w:rsidR="009B41E7" w:rsidRPr="00D71FDE" w:rsidRDefault="009B41E7" w:rsidP="00374E20">
            <w:pPr>
              <w:autoSpaceDE w:val="0"/>
              <w:autoSpaceDN w:val="0"/>
              <w:adjustRightInd w:val="0"/>
              <w:spacing w:line="360" w:lineRule="auto"/>
              <w:rPr>
                <w:rFonts w:cs="Arial"/>
                <w:sz w:val="16"/>
                <w:szCs w:val="16"/>
              </w:rPr>
            </w:pPr>
            <w:r w:rsidRPr="00D71FDE">
              <w:rPr>
                <w:rFonts w:cs="Arial"/>
                <w:sz w:val="16"/>
                <w:szCs w:val="16"/>
              </w:rPr>
              <w:t>2. The documentation shall contain at least the following information:</w:t>
            </w:r>
          </w:p>
        </w:tc>
        <w:tc>
          <w:tcPr>
            <w:tcW w:w="3575" w:type="dxa"/>
            <w:tcMar>
              <w:top w:w="0" w:type="dxa"/>
              <w:left w:w="0" w:type="dxa"/>
              <w:bottom w:w="125" w:type="dxa"/>
              <w:right w:w="0" w:type="dxa"/>
            </w:tcMar>
          </w:tcPr>
          <w:p w:rsidR="009B41E7" w:rsidRPr="00D71FDE" w:rsidRDefault="009B41E7" w:rsidP="00374E20">
            <w:pPr>
              <w:pStyle w:val="Tabellenfu"/>
              <w:spacing w:line="360" w:lineRule="auto"/>
              <w:rPr>
                <w:rFonts w:cs="Arial"/>
              </w:rPr>
            </w:pPr>
            <w:r w:rsidRPr="00D71FDE">
              <w:rPr>
                <w:rFonts w:cs="Arial"/>
              </w:rPr>
              <w:t xml:space="preserve">2. </w:t>
            </w:r>
            <w:r w:rsidRPr="00D71FDE">
              <w:rPr>
                <w:rFonts w:cs="Arial"/>
                <w:b/>
              </w:rPr>
              <w:t>Such</w:t>
            </w:r>
            <w:r w:rsidR="00374E20">
              <w:rPr>
                <w:rFonts w:cs="Arial"/>
                <w:b/>
              </w:rPr>
              <w:t xml:space="preserve"> </w:t>
            </w:r>
            <w:r w:rsidRPr="00D71FDE">
              <w:rPr>
                <w:rFonts w:cs="Arial"/>
              </w:rPr>
              <w:t>documentation shall contain at least the following information:</w:t>
            </w:r>
          </w:p>
        </w:tc>
      </w:tr>
      <w:tr w:rsidR="009B41E7" w:rsidRPr="00131D21" w:rsidTr="002D0CC5">
        <w:trPr>
          <w:cantSplit/>
          <w:tblHeader/>
        </w:trPr>
        <w:tc>
          <w:tcPr>
            <w:tcW w:w="3575" w:type="dxa"/>
            <w:tcMar>
              <w:top w:w="0" w:type="dxa"/>
              <w:left w:w="0" w:type="dxa"/>
              <w:bottom w:w="125" w:type="dxa"/>
              <w:right w:w="0" w:type="dxa"/>
            </w:tcMar>
          </w:tcPr>
          <w:p w:rsidR="009B41E7" w:rsidRPr="00D71FDE" w:rsidRDefault="009B41E7" w:rsidP="00374E20">
            <w:pPr>
              <w:autoSpaceDE w:val="0"/>
              <w:autoSpaceDN w:val="0"/>
              <w:adjustRightInd w:val="0"/>
              <w:spacing w:line="360" w:lineRule="auto"/>
              <w:rPr>
                <w:rFonts w:cs="Arial"/>
                <w:sz w:val="16"/>
                <w:szCs w:val="16"/>
              </w:rPr>
            </w:pPr>
            <w:r w:rsidRPr="00D71FDE">
              <w:rPr>
                <w:rFonts w:cs="Arial"/>
                <w:sz w:val="16"/>
                <w:szCs w:val="16"/>
              </w:rPr>
              <w:t>(a) the name and contact details of the controller, or any joint controller or processor, and of the representative, if any;</w:t>
            </w:r>
          </w:p>
        </w:tc>
        <w:tc>
          <w:tcPr>
            <w:tcW w:w="3575" w:type="dxa"/>
            <w:tcMar>
              <w:top w:w="0" w:type="dxa"/>
              <w:left w:w="0" w:type="dxa"/>
              <w:bottom w:w="125" w:type="dxa"/>
              <w:right w:w="0" w:type="dxa"/>
            </w:tcMar>
          </w:tcPr>
          <w:p w:rsidR="009B41E7" w:rsidRPr="00D71FDE" w:rsidRDefault="009B41E7" w:rsidP="00374E20">
            <w:pPr>
              <w:autoSpaceDE w:val="0"/>
              <w:autoSpaceDN w:val="0"/>
              <w:adjustRightInd w:val="0"/>
              <w:spacing w:line="360" w:lineRule="auto"/>
              <w:rPr>
                <w:rFonts w:cs="Arial"/>
                <w:sz w:val="16"/>
                <w:szCs w:val="16"/>
              </w:rPr>
            </w:pPr>
            <w:r w:rsidRPr="00D71FDE">
              <w:rPr>
                <w:rFonts w:cs="Arial"/>
                <w:sz w:val="16"/>
                <w:szCs w:val="16"/>
              </w:rPr>
              <w:t>(a) the name and contact details of the controller, or any joint controller or processor, and of the representative, if any;</w:t>
            </w:r>
          </w:p>
        </w:tc>
      </w:tr>
      <w:tr w:rsidR="009B41E7" w:rsidRPr="00131D21" w:rsidTr="002D0CC5">
        <w:trPr>
          <w:cantSplit/>
          <w:tblHeader/>
        </w:trPr>
        <w:tc>
          <w:tcPr>
            <w:tcW w:w="3575" w:type="dxa"/>
            <w:tcMar>
              <w:top w:w="0" w:type="dxa"/>
              <w:left w:w="0" w:type="dxa"/>
              <w:bottom w:w="125" w:type="dxa"/>
              <w:right w:w="0" w:type="dxa"/>
            </w:tcMar>
          </w:tcPr>
          <w:p w:rsidR="009B41E7" w:rsidRPr="00D71FDE" w:rsidRDefault="009B41E7" w:rsidP="00374E20">
            <w:pPr>
              <w:autoSpaceDE w:val="0"/>
              <w:autoSpaceDN w:val="0"/>
              <w:adjustRightInd w:val="0"/>
              <w:spacing w:line="360" w:lineRule="auto"/>
              <w:rPr>
                <w:rFonts w:cs="Arial"/>
                <w:sz w:val="16"/>
                <w:szCs w:val="16"/>
              </w:rPr>
            </w:pPr>
            <w:r w:rsidRPr="00D71FDE">
              <w:rPr>
                <w:rFonts w:cs="Arial"/>
                <w:sz w:val="16"/>
                <w:szCs w:val="16"/>
              </w:rPr>
              <w:t>(b) the name and contact details of the data protection officer, if any;</w:t>
            </w:r>
          </w:p>
        </w:tc>
        <w:tc>
          <w:tcPr>
            <w:tcW w:w="3575" w:type="dxa"/>
            <w:tcMar>
              <w:top w:w="0" w:type="dxa"/>
              <w:left w:w="0" w:type="dxa"/>
              <w:bottom w:w="125" w:type="dxa"/>
              <w:right w:w="0" w:type="dxa"/>
            </w:tcMar>
          </w:tcPr>
          <w:p w:rsidR="009B41E7" w:rsidRPr="00D71FDE" w:rsidRDefault="009B41E7" w:rsidP="00374E20">
            <w:pPr>
              <w:pStyle w:val="Tabellenfu"/>
              <w:spacing w:line="360" w:lineRule="auto"/>
              <w:rPr>
                <w:rFonts w:cs="Arial"/>
              </w:rPr>
            </w:pPr>
            <w:r w:rsidRPr="00D71FDE">
              <w:rPr>
                <w:rFonts w:cs="Arial"/>
              </w:rPr>
              <w:t>(b) the name and contact details of the</w:t>
            </w:r>
            <w:r w:rsidRPr="00D71FDE">
              <w:rPr>
                <w:rFonts w:cs="Arial"/>
                <w:b/>
              </w:rPr>
              <w:t xml:space="preserve"> </w:t>
            </w:r>
            <w:r w:rsidRPr="00D71FDE">
              <w:rPr>
                <w:rFonts w:cs="Arial"/>
              </w:rPr>
              <w:t>data protection</w:t>
            </w:r>
            <w:r w:rsidRPr="00D71FDE">
              <w:rPr>
                <w:rFonts w:cs="Arial"/>
                <w:b/>
              </w:rPr>
              <w:t xml:space="preserve"> </w:t>
            </w:r>
            <w:r w:rsidRPr="00D71FDE">
              <w:rPr>
                <w:rFonts w:cs="Arial"/>
              </w:rPr>
              <w:t>officer, if any;</w:t>
            </w:r>
          </w:p>
        </w:tc>
      </w:tr>
      <w:tr w:rsidR="009B41E7" w:rsidRPr="00131D21" w:rsidTr="002D0CC5">
        <w:trPr>
          <w:cantSplit/>
          <w:tblHeader/>
        </w:trPr>
        <w:tc>
          <w:tcPr>
            <w:tcW w:w="3575" w:type="dxa"/>
            <w:tcMar>
              <w:top w:w="0" w:type="dxa"/>
              <w:left w:w="0" w:type="dxa"/>
              <w:bottom w:w="125" w:type="dxa"/>
              <w:right w:w="0" w:type="dxa"/>
            </w:tcMar>
          </w:tcPr>
          <w:p w:rsidR="009B41E7" w:rsidRPr="00D71FDE" w:rsidRDefault="009B41E7" w:rsidP="00374E20">
            <w:pPr>
              <w:autoSpaceDE w:val="0"/>
              <w:autoSpaceDN w:val="0"/>
              <w:adjustRightInd w:val="0"/>
              <w:spacing w:line="360" w:lineRule="auto"/>
              <w:rPr>
                <w:rFonts w:cs="Arial"/>
                <w:sz w:val="16"/>
                <w:szCs w:val="16"/>
              </w:rPr>
            </w:pPr>
            <w:r w:rsidRPr="00D71FDE">
              <w:rPr>
                <w:rFonts w:cs="Arial"/>
                <w:sz w:val="16"/>
                <w:szCs w:val="16"/>
              </w:rPr>
              <w:t>(c) the purposes of the processing, including the legitimate interests pursued by the controller where the processing is based on point (f) of Article 6(1);</w:t>
            </w:r>
          </w:p>
        </w:tc>
        <w:tc>
          <w:tcPr>
            <w:tcW w:w="3575" w:type="dxa"/>
            <w:tcMar>
              <w:top w:w="0" w:type="dxa"/>
              <w:left w:w="0" w:type="dxa"/>
              <w:bottom w:w="125" w:type="dxa"/>
              <w:right w:w="0" w:type="dxa"/>
            </w:tcMar>
          </w:tcPr>
          <w:p w:rsidR="009B41E7" w:rsidRPr="00D71FDE" w:rsidRDefault="009B41E7" w:rsidP="00374E20">
            <w:pPr>
              <w:pStyle w:val="Tabellenfu"/>
              <w:spacing w:line="360" w:lineRule="auto"/>
              <w:rPr>
                <w:rFonts w:cs="Arial"/>
              </w:rPr>
            </w:pPr>
            <w:r w:rsidRPr="00D71FDE">
              <w:rPr>
                <w:rFonts w:cs="Arial"/>
              </w:rPr>
              <w:t xml:space="preserve">(c) </w:t>
            </w:r>
            <w:proofErr w:type="gramStart"/>
            <w:r w:rsidRPr="00D71FDE">
              <w:rPr>
                <w:rFonts w:cs="Arial"/>
              </w:rPr>
              <w:t>the</w:t>
            </w:r>
            <w:proofErr w:type="gramEnd"/>
            <w:r w:rsidRPr="00D71FDE">
              <w:rPr>
                <w:rFonts w:cs="Arial"/>
              </w:rPr>
              <w:t xml:space="preserve"> </w:t>
            </w:r>
            <w:r w:rsidRPr="00D71FDE">
              <w:rPr>
                <w:rFonts w:cs="Arial"/>
                <w:b/>
              </w:rPr>
              <w:t xml:space="preserve">generic </w:t>
            </w:r>
            <w:r w:rsidRPr="00D71FDE">
              <w:rPr>
                <w:rFonts w:cs="Arial"/>
              </w:rPr>
              <w:t xml:space="preserve">purposes of the processing. </w:t>
            </w:r>
            <w:r w:rsidRPr="00D71FDE">
              <w:rPr>
                <w:rFonts w:cs="Arial"/>
                <w:strike/>
              </w:rPr>
              <w:t>including the legitimate interests pursued by the controller where the processing is based on point (f) of Article 6(1);</w:t>
            </w:r>
          </w:p>
        </w:tc>
      </w:tr>
      <w:tr w:rsidR="009B41E7" w:rsidRPr="00131D21" w:rsidTr="002D0CC5">
        <w:trPr>
          <w:cantSplit/>
          <w:tblHeader/>
        </w:trPr>
        <w:tc>
          <w:tcPr>
            <w:tcW w:w="3575" w:type="dxa"/>
            <w:tcMar>
              <w:top w:w="0" w:type="dxa"/>
              <w:left w:w="0" w:type="dxa"/>
              <w:bottom w:w="125" w:type="dxa"/>
              <w:right w:w="0" w:type="dxa"/>
            </w:tcMar>
          </w:tcPr>
          <w:p w:rsidR="009B41E7" w:rsidRPr="00D71FDE" w:rsidRDefault="009B41E7" w:rsidP="00374E20">
            <w:pPr>
              <w:autoSpaceDE w:val="0"/>
              <w:autoSpaceDN w:val="0"/>
              <w:adjustRightInd w:val="0"/>
              <w:spacing w:line="360" w:lineRule="auto"/>
              <w:rPr>
                <w:rFonts w:cs="Arial"/>
                <w:sz w:val="16"/>
                <w:szCs w:val="16"/>
              </w:rPr>
            </w:pPr>
            <w:r w:rsidRPr="00D71FDE">
              <w:rPr>
                <w:rFonts w:cs="Arial"/>
                <w:sz w:val="16"/>
                <w:szCs w:val="16"/>
              </w:rPr>
              <w:lastRenderedPageBreak/>
              <w:t>(d) a description of categories of data subjects and of the categories of personal data relating to them;</w:t>
            </w:r>
          </w:p>
        </w:tc>
        <w:tc>
          <w:tcPr>
            <w:tcW w:w="3575" w:type="dxa"/>
            <w:tcMar>
              <w:top w:w="0" w:type="dxa"/>
              <w:left w:w="0" w:type="dxa"/>
              <w:bottom w:w="125" w:type="dxa"/>
              <w:right w:w="0" w:type="dxa"/>
            </w:tcMar>
          </w:tcPr>
          <w:p w:rsidR="009B41E7" w:rsidRPr="00D71FDE" w:rsidRDefault="009B41E7" w:rsidP="00374E20">
            <w:pPr>
              <w:pStyle w:val="Tabellenfu"/>
              <w:spacing w:line="360" w:lineRule="auto"/>
              <w:rPr>
                <w:rFonts w:cs="Arial"/>
              </w:rPr>
            </w:pPr>
            <w:r w:rsidRPr="00D71FDE">
              <w:rPr>
                <w:rFonts w:cs="Arial"/>
              </w:rPr>
              <w:t>(d) a description of categories of data subjects and of the categories of personal data relating to them;</w:t>
            </w:r>
          </w:p>
        </w:tc>
      </w:tr>
      <w:tr w:rsidR="009B41E7" w:rsidRPr="00131D21" w:rsidTr="002D0CC5">
        <w:trPr>
          <w:cantSplit/>
          <w:tblHeader/>
        </w:trPr>
        <w:tc>
          <w:tcPr>
            <w:tcW w:w="3575" w:type="dxa"/>
            <w:tcMar>
              <w:top w:w="0" w:type="dxa"/>
              <w:left w:w="0" w:type="dxa"/>
              <w:bottom w:w="125" w:type="dxa"/>
              <w:right w:w="0" w:type="dxa"/>
            </w:tcMar>
          </w:tcPr>
          <w:p w:rsidR="009B41E7" w:rsidRPr="00D71FDE" w:rsidRDefault="009B41E7" w:rsidP="00374E20">
            <w:pPr>
              <w:autoSpaceDE w:val="0"/>
              <w:autoSpaceDN w:val="0"/>
              <w:adjustRightInd w:val="0"/>
              <w:spacing w:line="360" w:lineRule="auto"/>
              <w:rPr>
                <w:rFonts w:cs="Arial"/>
                <w:sz w:val="16"/>
                <w:szCs w:val="16"/>
              </w:rPr>
            </w:pPr>
            <w:r w:rsidRPr="00D71FDE">
              <w:rPr>
                <w:rFonts w:cs="Arial"/>
                <w:sz w:val="16"/>
                <w:szCs w:val="16"/>
              </w:rPr>
              <w:t>(e) the recipients or categories of recipients of the personal data, including the controllers to whom personal data are disclosed for the legitimate interest pursued by them;</w:t>
            </w:r>
          </w:p>
        </w:tc>
        <w:tc>
          <w:tcPr>
            <w:tcW w:w="3575" w:type="dxa"/>
            <w:tcMar>
              <w:top w:w="0" w:type="dxa"/>
              <w:left w:w="0" w:type="dxa"/>
              <w:bottom w:w="125" w:type="dxa"/>
              <w:right w:w="0" w:type="dxa"/>
            </w:tcMar>
          </w:tcPr>
          <w:p w:rsidR="009B41E7" w:rsidRPr="00D71FDE" w:rsidRDefault="009B41E7" w:rsidP="00374E20">
            <w:pPr>
              <w:autoSpaceDE w:val="0"/>
              <w:autoSpaceDN w:val="0"/>
              <w:adjustRightInd w:val="0"/>
              <w:spacing w:line="360" w:lineRule="auto"/>
              <w:rPr>
                <w:rFonts w:cs="Arial"/>
                <w:sz w:val="16"/>
                <w:szCs w:val="16"/>
              </w:rPr>
            </w:pPr>
            <w:r w:rsidRPr="00D71FDE">
              <w:rPr>
                <w:rFonts w:cs="Arial"/>
                <w:sz w:val="16"/>
                <w:szCs w:val="16"/>
              </w:rPr>
              <w:t xml:space="preserve">((e) the </w:t>
            </w:r>
            <w:r w:rsidRPr="00D71FDE">
              <w:rPr>
                <w:rFonts w:cs="Arial"/>
                <w:b/>
                <w:i/>
                <w:strike/>
                <w:sz w:val="16"/>
                <w:szCs w:val="16"/>
              </w:rPr>
              <w:t>recipients or</w:t>
            </w:r>
            <w:r w:rsidRPr="00D71FDE">
              <w:rPr>
                <w:rFonts w:cs="Arial"/>
                <w:sz w:val="16"/>
                <w:szCs w:val="16"/>
              </w:rPr>
              <w:t xml:space="preserve"> categories of recipients of the personal data</w:t>
            </w:r>
            <w:r w:rsidRPr="00D71FDE">
              <w:rPr>
                <w:rFonts w:cs="Arial"/>
                <w:b/>
                <w:i/>
                <w:sz w:val="16"/>
                <w:szCs w:val="16"/>
              </w:rPr>
              <w:t>.</w:t>
            </w:r>
            <w:r w:rsidR="00374E20">
              <w:rPr>
                <w:rFonts w:cs="Arial"/>
                <w:sz w:val="16"/>
                <w:szCs w:val="16"/>
              </w:rPr>
              <w:t xml:space="preserve"> </w:t>
            </w:r>
            <w:r w:rsidRPr="00D71FDE">
              <w:rPr>
                <w:rFonts w:cs="Arial"/>
                <w:b/>
                <w:i/>
                <w:strike/>
                <w:sz w:val="16"/>
                <w:szCs w:val="16"/>
              </w:rPr>
              <w:t>,including the controllers to whom personal data are disclosed for the legitimate interest pursued by them;</w:t>
            </w:r>
          </w:p>
        </w:tc>
      </w:tr>
      <w:tr w:rsidR="009B41E7" w:rsidRPr="00131D21" w:rsidTr="002D0CC5">
        <w:trPr>
          <w:cantSplit/>
          <w:tblHeader/>
        </w:trPr>
        <w:tc>
          <w:tcPr>
            <w:tcW w:w="3575" w:type="dxa"/>
            <w:tcMar>
              <w:top w:w="0" w:type="dxa"/>
              <w:left w:w="0" w:type="dxa"/>
              <w:bottom w:w="125" w:type="dxa"/>
              <w:right w:w="0" w:type="dxa"/>
            </w:tcMar>
          </w:tcPr>
          <w:p w:rsidR="009B41E7" w:rsidRPr="00D71FDE" w:rsidRDefault="009B41E7" w:rsidP="00374E20">
            <w:pPr>
              <w:autoSpaceDE w:val="0"/>
              <w:autoSpaceDN w:val="0"/>
              <w:adjustRightInd w:val="0"/>
              <w:spacing w:line="360" w:lineRule="auto"/>
              <w:rPr>
                <w:rFonts w:cs="Arial"/>
                <w:sz w:val="16"/>
                <w:szCs w:val="16"/>
              </w:rPr>
            </w:pPr>
            <w:r w:rsidRPr="00D71FDE">
              <w:rPr>
                <w:rFonts w:cs="Arial"/>
                <w:sz w:val="16"/>
                <w:szCs w:val="16"/>
              </w:rPr>
              <w:t xml:space="preserve">(f) where applicable, transfers of data to a third country or an international </w:t>
            </w:r>
            <w:proofErr w:type="spellStart"/>
            <w:r w:rsidRPr="00D71FDE">
              <w:rPr>
                <w:rFonts w:cs="Arial"/>
                <w:sz w:val="16"/>
                <w:szCs w:val="16"/>
              </w:rPr>
              <w:t>organisation</w:t>
            </w:r>
            <w:proofErr w:type="spellEnd"/>
            <w:r w:rsidRPr="00D71FDE">
              <w:rPr>
                <w:rFonts w:cs="Arial"/>
                <w:sz w:val="16"/>
                <w:szCs w:val="16"/>
              </w:rPr>
              <w:t>, including the identification of that third country or intern</w:t>
            </w:r>
            <w:r w:rsidRPr="00D71FDE">
              <w:rPr>
                <w:rFonts w:cs="Arial"/>
                <w:sz w:val="16"/>
                <w:szCs w:val="16"/>
              </w:rPr>
              <w:t>a</w:t>
            </w:r>
            <w:r w:rsidRPr="00D71FDE">
              <w:rPr>
                <w:rFonts w:cs="Arial"/>
                <w:sz w:val="16"/>
                <w:szCs w:val="16"/>
              </w:rPr>
              <w:t xml:space="preserve">tional </w:t>
            </w:r>
            <w:proofErr w:type="spellStart"/>
            <w:r w:rsidRPr="00D71FDE">
              <w:rPr>
                <w:rFonts w:cs="Arial"/>
                <w:sz w:val="16"/>
                <w:szCs w:val="16"/>
              </w:rPr>
              <w:t>organisation</w:t>
            </w:r>
            <w:proofErr w:type="spellEnd"/>
            <w:r w:rsidRPr="00D71FDE">
              <w:rPr>
                <w:rFonts w:cs="Arial"/>
                <w:sz w:val="16"/>
                <w:szCs w:val="16"/>
              </w:rPr>
              <w:t xml:space="preserve"> and, in case of transfers referred to in point (h) of Article 44(1), the doc</w:t>
            </w:r>
            <w:r w:rsidRPr="00D71FDE">
              <w:rPr>
                <w:rFonts w:cs="Arial"/>
                <w:sz w:val="16"/>
                <w:szCs w:val="16"/>
              </w:rPr>
              <w:t>u</w:t>
            </w:r>
            <w:r w:rsidRPr="00D71FDE">
              <w:rPr>
                <w:rFonts w:cs="Arial"/>
                <w:sz w:val="16"/>
                <w:szCs w:val="16"/>
              </w:rPr>
              <w:t>mentation of appropriate safeguards;</w:t>
            </w:r>
          </w:p>
        </w:tc>
        <w:tc>
          <w:tcPr>
            <w:tcW w:w="3575" w:type="dxa"/>
            <w:tcMar>
              <w:top w:w="0" w:type="dxa"/>
              <w:left w:w="0" w:type="dxa"/>
              <w:bottom w:w="125" w:type="dxa"/>
              <w:right w:w="0" w:type="dxa"/>
            </w:tcMar>
          </w:tcPr>
          <w:p w:rsidR="009B41E7" w:rsidRPr="00D71FDE" w:rsidRDefault="009B41E7" w:rsidP="00374E20">
            <w:pPr>
              <w:autoSpaceDE w:val="0"/>
              <w:autoSpaceDN w:val="0"/>
              <w:adjustRightInd w:val="0"/>
              <w:spacing w:line="360" w:lineRule="auto"/>
              <w:rPr>
                <w:rFonts w:cs="Arial"/>
                <w:strike/>
                <w:sz w:val="16"/>
                <w:szCs w:val="16"/>
              </w:rPr>
            </w:pPr>
            <w:r w:rsidRPr="00D71FDE">
              <w:rPr>
                <w:rFonts w:cs="Arial"/>
                <w:sz w:val="16"/>
                <w:szCs w:val="16"/>
              </w:rPr>
              <w:t xml:space="preserve">(f) where applicable, transfers of </w:t>
            </w:r>
            <w:r w:rsidRPr="00D71FDE">
              <w:rPr>
                <w:rFonts w:cs="Arial"/>
                <w:b/>
                <w:i/>
                <w:sz w:val="16"/>
                <w:szCs w:val="16"/>
              </w:rPr>
              <w:t>personal</w:t>
            </w:r>
            <w:r w:rsidRPr="00D71FDE">
              <w:rPr>
                <w:rFonts w:cs="Arial"/>
                <w:b/>
                <w:sz w:val="16"/>
                <w:szCs w:val="16"/>
              </w:rPr>
              <w:t xml:space="preserve"> </w:t>
            </w:r>
            <w:r w:rsidRPr="00D71FDE">
              <w:rPr>
                <w:rFonts w:cs="Arial"/>
                <w:sz w:val="16"/>
                <w:szCs w:val="16"/>
              </w:rPr>
              <w:t xml:space="preserve">data to a third country or an international </w:t>
            </w:r>
            <w:proofErr w:type="spellStart"/>
            <w:r w:rsidRPr="00D71FDE">
              <w:rPr>
                <w:rFonts w:cs="Arial"/>
                <w:sz w:val="16"/>
                <w:szCs w:val="16"/>
              </w:rPr>
              <w:t>organisation</w:t>
            </w:r>
            <w:proofErr w:type="spellEnd"/>
            <w:r w:rsidRPr="00D71FDE">
              <w:rPr>
                <w:rFonts w:cs="Arial"/>
                <w:b/>
                <w:i/>
                <w:strike/>
                <w:sz w:val="16"/>
                <w:szCs w:val="16"/>
              </w:rPr>
              <w:t>,</w:t>
            </w:r>
            <w:r w:rsidRPr="00D71FDE">
              <w:rPr>
                <w:rFonts w:cs="Arial"/>
                <w:strike/>
                <w:sz w:val="16"/>
                <w:szCs w:val="16"/>
              </w:rPr>
              <w:t xml:space="preserve"> </w:t>
            </w:r>
            <w:r w:rsidRPr="00D71FDE">
              <w:rPr>
                <w:rFonts w:cs="Arial"/>
                <w:b/>
                <w:i/>
                <w:strike/>
                <w:sz w:val="16"/>
                <w:szCs w:val="16"/>
              </w:rPr>
              <w:t xml:space="preserve">including the identification of that third country or international </w:t>
            </w:r>
            <w:proofErr w:type="spellStart"/>
            <w:r w:rsidRPr="00D71FDE">
              <w:rPr>
                <w:rFonts w:cs="Arial"/>
                <w:b/>
                <w:i/>
                <w:strike/>
                <w:sz w:val="16"/>
                <w:szCs w:val="16"/>
              </w:rPr>
              <w:t>organisation</w:t>
            </w:r>
            <w:proofErr w:type="spellEnd"/>
            <w:r w:rsidRPr="00D71FDE">
              <w:rPr>
                <w:rFonts w:cs="Arial"/>
                <w:sz w:val="16"/>
                <w:szCs w:val="16"/>
              </w:rPr>
              <w:t xml:space="preserve"> and, in case of transfers referred to in point (h) of Article 44(1), a reference to </w:t>
            </w:r>
            <w:r w:rsidRPr="00D71FDE">
              <w:rPr>
                <w:rFonts w:cs="Arial"/>
                <w:b/>
                <w:i/>
                <w:strike/>
                <w:sz w:val="16"/>
                <w:szCs w:val="16"/>
              </w:rPr>
              <w:t>the documentation of appropriate</w:t>
            </w:r>
            <w:r w:rsidRPr="00D71FDE">
              <w:rPr>
                <w:rFonts w:cs="Arial"/>
                <w:sz w:val="16"/>
                <w:szCs w:val="16"/>
              </w:rPr>
              <w:t xml:space="preserve"> safeguards </w:t>
            </w:r>
            <w:r w:rsidRPr="00D71FDE">
              <w:rPr>
                <w:rFonts w:cs="Arial"/>
                <w:b/>
                <w:i/>
                <w:sz w:val="16"/>
                <w:szCs w:val="16"/>
              </w:rPr>
              <w:t>employed</w:t>
            </w:r>
            <w:r w:rsidRPr="00D71FDE">
              <w:rPr>
                <w:rFonts w:cs="Arial"/>
                <w:sz w:val="16"/>
                <w:szCs w:val="16"/>
              </w:rPr>
              <w:t>;</w:t>
            </w:r>
          </w:p>
        </w:tc>
      </w:tr>
      <w:tr w:rsidR="009B41E7" w:rsidRPr="00131D21" w:rsidTr="002D0CC5">
        <w:trPr>
          <w:cantSplit/>
          <w:tblHeader/>
        </w:trPr>
        <w:tc>
          <w:tcPr>
            <w:tcW w:w="3575" w:type="dxa"/>
            <w:tcMar>
              <w:top w:w="0" w:type="dxa"/>
              <w:left w:w="0" w:type="dxa"/>
              <w:bottom w:w="125" w:type="dxa"/>
              <w:right w:w="0" w:type="dxa"/>
            </w:tcMar>
          </w:tcPr>
          <w:p w:rsidR="009B41E7" w:rsidRPr="00D71FDE" w:rsidRDefault="009B41E7" w:rsidP="00374E20">
            <w:pPr>
              <w:autoSpaceDE w:val="0"/>
              <w:autoSpaceDN w:val="0"/>
              <w:adjustRightInd w:val="0"/>
              <w:spacing w:line="360" w:lineRule="auto"/>
              <w:rPr>
                <w:rFonts w:cs="Arial"/>
                <w:sz w:val="16"/>
                <w:szCs w:val="16"/>
              </w:rPr>
            </w:pPr>
            <w:r w:rsidRPr="00D71FDE">
              <w:rPr>
                <w:rFonts w:cs="Arial"/>
                <w:sz w:val="16"/>
                <w:szCs w:val="16"/>
              </w:rPr>
              <w:t>(g) a general indication of the time limits for erasure of the different</w:t>
            </w:r>
            <w:r w:rsidRPr="00D71FDE">
              <w:rPr>
                <w:rFonts w:cs="Arial"/>
                <w:sz w:val="24"/>
                <w:szCs w:val="24"/>
              </w:rPr>
              <w:t xml:space="preserve"> </w:t>
            </w:r>
            <w:r w:rsidRPr="00D71FDE">
              <w:rPr>
                <w:rFonts w:cs="Arial"/>
                <w:sz w:val="16"/>
                <w:szCs w:val="16"/>
              </w:rPr>
              <w:t>categories of data;</w:t>
            </w:r>
          </w:p>
        </w:tc>
        <w:tc>
          <w:tcPr>
            <w:tcW w:w="3575" w:type="dxa"/>
            <w:tcMar>
              <w:top w:w="0" w:type="dxa"/>
              <w:left w:w="0" w:type="dxa"/>
              <w:bottom w:w="125" w:type="dxa"/>
              <w:right w:w="0" w:type="dxa"/>
            </w:tcMar>
          </w:tcPr>
          <w:p w:rsidR="009B41E7" w:rsidRPr="00D71FDE" w:rsidRDefault="009B41E7" w:rsidP="00374E20">
            <w:pPr>
              <w:autoSpaceDE w:val="0"/>
              <w:autoSpaceDN w:val="0"/>
              <w:adjustRightInd w:val="0"/>
              <w:spacing w:line="360" w:lineRule="auto"/>
              <w:rPr>
                <w:rFonts w:cs="Arial"/>
                <w:sz w:val="16"/>
                <w:szCs w:val="16"/>
              </w:rPr>
            </w:pPr>
            <w:r w:rsidRPr="00D71FDE">
              <w:rPr>
                <w:rFonts w:cs="Arial"/>
                <w:sz w:val="16"/>
                <w:szCs w:val="16"/>
              </w:rPr>
              <w:t xml:space="preserve">(g) a general indication of the time limits for erasure </w:t>
            </w:r>
            <w:r w:rsidRPr="00D71FDE">
              <w:rPr>
                <w:rFonts w:cs="Arial"/>
                <w:b/>
                <w:i/>
                <w:sz w:val="16"/>
                <w:szCs w:val="16"/>
              </w:rPr>
              <w:t>or data retention policy applicable to</w:t>
            </w:r>
            <w:r w:rsidR="00374E20">
              <w:rPr>
                <w:rFonts w:cs="Arial"/>
                <w:sz w:val="16"/>
                <w:szCs w:val="16"/>
              </w:rPr>
              <w:t xml:space="preserve"> </w:t>
            </w:r>
            <w:r w:rsidRPr="00D71FDE">
              <w:rPr>
                <w:rFonts w:cs="Arial"/>
                <w:b/>
                <w:i/>
                <w:strike/>
                <w:sz w:val="16"/>
                <w:szCs w:val="16"/>
              </w:rPr>
              <w:t xml:space="preserve">of </w:t>
            </w:r>
            <w:r w:rsidRPr="00D71FDE">
              <w:rPr>
                <w:rFonts w:cs="Arial"/>
                <w:sz w:val="16"/>
                <w:szCs w:val="16"/>
              </w:rPr>
              <w:t>the different categories of data;</w:t>
            </w:r>
          </w:p>
        </w:tc>
      </w:tr>
      <w:tr w:rsidR="009B41E7" w:rsidRPr="00131D21" w:rsidTr="002D0CC5">
        <w:trPr>
          <w:cantSplit/>
          <w:tblHeader/>
        </w:trPr>
        <w:tc>
          <w:tcPr>
            <w:tcW w:w="3575" w:type="dxa"/>
            <w:tcMar>
              <w:top w:w="0" w:type="dxa"/>
              <w:left w:w="0" w:type="dxa"/>
              <w:bottom w:w="125" w:type="dxa"/>
              <w:right w:w="0" w:type="dxa"/>
            </w:tcMar>
          </w:tcPr>
          <w:p w:rsidR="009B41E7" w:rsidRPr="00D71FDE" w:rsidRDefault="009B41E7" w:rsidP="00374E20">
            <w:pPr>
              <w:autoSpaceDE w:val="0"/>
              <w:autoSpaceDN w:val="0"/>
              <w:adjustRightInd w:val="0"/>
              <w:spacing w:line="360" w:lineRule="auto"/>
              <w:rPr>
                <w:rFonts w:cs="Arial"/>
                <w:sz w:val="16"/>
                <w:szCs w:val="16"/>
              </w:rPr>
            </w:pPr>
            <w:r w:rsidRPr="00D71FDE">
              <w:rPr>
                <w:rFonts w:cs="Arial"/>
                <w:sz w:val="16"/>
                <w:szCs w:val="16"/>
              </w:rPr>
              <w:t xml:space="preserve">(h) </w:t>
            </w:r>
            <w:proofErr w:type="gramStart"/>
            <w:r w:rsidRPr="00D71FDE">
              <w:rPr>
                <w:rFonts w:cs="Arial"/>
                <w:sz w:val="16"/>
                <w:szCs w:val="16"/>
              </w:rPr>
              <w:t>the</w:t>
            </w:r>
            <w:proofErr w:type="gramEnd"/>
            <w:r w:rsidRPr="00D71FDE">
              <w:rPr>
                <w:rFonts w:cs="Arial"/>
                <w:sz w:val="16"/>
                <w:szCs w:val="16"/>
              </w:rPr>
              <w:t xml:space="preserve"> description of the mechanisms referred to in Article 22(3).</w:t>
            </w:r>
          </w:p>
        </w:tc>
        <w:tc>
          <w:tcPr>
            <w:tcW w:w="3575" w:type="dxa"/>
            <w:tcMar>
              <w:top w:w="0" w:type="dxa"/>
              <w:left w:w="0" w:type="dxa"/>
              <w:bottom w:w="125" w:type="dxa"/>
              <w:right w:w="0" w:type="dxa"/>
            </w:tcMar>
          </w:tcPr>
          <w:p w:rsidR="009B41E7" w:rsidRPr="00D71FDE" w:rsidRDefault="009B41E7" w:rsidP="00374E20">
            <w:pPr>
              <w:autoSpaceDE w:val="0"/>
              <w:autoSpaceDN w:val="0"/>
              <w:adjustRightInd w:val="0"/>
              <w:spacing w:line="360" w:lineRule="auto"/>
              <w:rPr>
                <w:rFonts w:cs="Arial"/>
                <w:sz w:val="16"/>
                <w:szCs w:val="16"/>
              </w:rPr>
            </w:pPr>
            <w:r w:rsidRPr="00D71FDE">
              <w:rPr>
                <w:rFonts w:cs="Arial"/>
                <w:b/>
                <w:i/>
                <w:strike/>
                <w:sz w:val="16"/>
                <w:szCs w:val="16"/>
              </w:rPr>
              <w:t xml:space="preserve">(h) </w:t>
            </w:r>
            <w:proofErr w:type="gramStart"/>
            <w:r w:rsidRPr="00D71FDE">
              <w:rPr>
                <w:rFonts w:cs="Arial"/>
                <w:b/>
                <w:i/>
                <w:strike/>
                <w:sz w:val="16"/>
                <w:szCs w:val="16"/>
              </w:rPr>
              <w:t>the</w:t>
            </w:r>
            <w:proofErr w:type="gramEnd"/>
            <w:r w:rsidRPr="00D71FDE">
              <w:rPr>
                <w:rFonts w:cs="Arial"/>
                <w:b/>
                <w:i/>
                <w:strike/>
                <w:sz w:val="16"/>
                <w:szCs w:val="16"/>
              </w:rPr>
              <w:t xml:space="preserve"> description of the mechanisms referred to in Article 22(3).</w:t>
            </w:r>
          </w:p>
        </w:tc>
      </w:tr>
      <w:tr w:rsidR="009B41E7" w:rsidRPr="00131D21" w:rsidTr="002D0CC5">
        <w:trPr>
          <w:cantSplit/>
          <w:tblHeader/>
        </w:trPr>
        <w:tc>
          <w:tcPr>
            <w:tcW w:w="3575" w:type="dxa"/>
            <w:tcMar>
              <w:top w:w="0" w:type="dxa"/>
              <w:left w:w="0" w:type="dxa"/>
              <w:bottom w:w="125" w:type="dxa"/>
              <w:right w:w="0" w:type="dxa"/>
            </w:tcMar>
          </w:tcPr>
          <w:p w:rsidR="009B41E7" w:rsidRPr="00D71FDE" w:rsidRDefault="009B41E7" w:rsidP="00374E20">
            <w:pPr>
              <w:autoSpaceDE w:val="0"/>
              <w:autoSpaceDN w:val="0"/>
              <w:adjustRightInd w:val="0"/>
              <w:spacing w:line="360" w:lineRule="auto"/>
              <w:rPr>
                <w:rFonts w:cs="Arial"/>
                <w:sz w:val="18"/>
                <w:szCs w:val="18"/>
              </w:rPr>
            </w:pPr>
            <w:r w:rsidRPr="00D71FDE">
              <w:rPr>
                <w:rFonts w:cs="Arial"/>
                <w:sz w:val="16"/>
                <w:szCs w:val="16"/>
              </w:rPr>
              <w:t>3. The controller and the processor and, if any, the controller's representative, shall make the doc</w:t>
            </w:r>
            <w:r w:rsidRPr="00D71FDE">
              <w:rPr>
                <w:rFonts w:cs="Arial"/>
                <w:sz w:val="16"/>
                <w:szCs w:val="16"/>
              </w:rPr>
              <w:t>u</w:t>
            </w:r>
            <w:r w:rsidRPr="00D71FDE">
              <w:rPr>
                <w:rFonts w:cs="Arial"/>
                <w:sz w:val="16"/>
                <w:szCs w:val="16"/>
              </w:rPr>
              <w:t>mentation available, on request, to the supervis</w:t>
            </w:r>
            <w:r w:rsidRPr="00D71FDE">
              <w:rPr>
                <w:rFonts w:cs="Arial"/>
                <w:sz w:val="16"/>
                <w:szCs w:val="16"/>
              </w:rPr>
              <w:t>o</w:t>
            </w:r>
            <w:r w:rsidRPr="00D71FDE">
              <w:rPr>
                <w:rFonts w:cs="Arial"/>
                <w:sz w:val="16"/>
                <w:szCs w:val="16"/>
              </w:rPr>
              <w:t>ry authority.</w:t>
            </w:r>
          </w:p>
        </w:tc>
        <w:tc>
          <w:tcPr>
            <w:tcW w:w="3575" w:type="dxa"/>
            <w:tcMar>
              <w:top w:w="0" w:type="dxa"/>
              <w:left w:w="0" w:type="dxa"/>
              <w:bottom w:w="125" w:type="dxa"/>
              <w:right w:w="0" w:type="dxa"/>
            </w:tcMar>
          </w:tcPr>
          <w:p w:rsidR="009B41E7" w:rsidRPr="00D71FDE" w:rsidRDefault="009B41E7" w:rsidP="00374E20">
            <w:pPr>
              <w:autoSpaceDE w:val="0"/>
              <w:autoSpaceDN w:val="0"/>
              <w:adjustRightInd w:val="0"/>
              <w:spacing w:line="360" w:lineRule="auto"/>
              <w:rPr>
                <w:rFonts w:cs="Arial"/>
                <w:sz w:val="16"/>
                <w:szCs w:val="16"/>
              </w:rPr>
            </w:pPr>
            <w:r w:rsidRPr="00D71FDE">
              <w:rPr>
                <w:rFonts w:cs="Arial"/>
                <w:b/>
                <w:i/>
                <w:strike/>
                <w:sz w:val="16"/>
                <w:szCs w:val="16"/>
              </w:rPr>
              <w:t>3. The controller and the processor and, if any, the controller's representative, shall make the documentation available, on the basis of a request outlining the reasons for requiring access to the documents, to the supervisory authority.</w:t>
            </w:r>
          </w:p>
        </w:tc>
      </w:tr>
      <w:tr w:rsidR="009B41E7" w:rsidRPr="00131D21" w:rsidTr="002D0CC5">
        <w:trPr>
          <w:cantSplit/>
          <w:tblHeader/>
        </w:trPr>
        <w:tc>
          <w:tcPr>
            <w:tcW w:w="3575" w:type="dxa"/>
            <w:tcMar>
              <w:top w:w="0" w:type="dxa"/>
              <w:left w:w="0" w:type="dxa"/>
              <w:bottom w:w="125" w:type="dxa"/>
              <w:right w:w="0" w:type="dxa"/>
            </w:tcMar>
          </w:tcPr>
          <w:p w:rsidR="009B41E7" w:rsidRPr="00D71FDE" w:rsidRDefault="009B41E7" w:rsidP="00374E20">
            <w:pPr>
              <w:autoSpaceDE w:val="0"/>
              <w:autoSpaceDN w:val="0"/>
              <w:adjustRightInd w:val="0"/>
              <w:spacing w:line="360" w:lineRule="auto"/>
              <w:rPr>
                <w:rFonts w:cs="Arial"/>
                <w:sz w:val="16"/>
                <w:szCs w:val="16"/>
              </w:rPr>
            </w:pPr>
            <w:r w:rsidRPr="00D71FDE">
              <w:rPr>
                <w:rFonts w:cs="Arial"/>
                <w:sz w:val="16"/>
                <w:szCs w:val="16"/>
              </w:rPr>
              <w:t>4. The obligations referred to in paragraphs 1 and 2 shall not apply to the following controllers and processors:</w:t>
            </w:r>
          </w:p>
        </w:tc>
        <w:tc>
          <w:tcPr>
            <w:tcW w:w="3575" w:type="dxa"/>
            <w:tcMar>
              <w:top w:w="0" w:type="dxa"/>
              <w:left w:w="0" w:type="dxa"/>
              <w:bottom w:w="125" w:type="dxa"/>
              <w:right w:w="0" w:type="dxa"/>
            </w:tcMar>
          </w:tcPr>
          <w:p w:rsidR="009B41E7" w:rsidRPr="00D71FDE" w:rsidRDefault="009B41E7" w:rsidP="00374E20">
            <w:pPr>
              <w:autoSpaceDE w:val="0"/>
              <w:autoSpaceDN w:val="0"/>
              <w:adjustRightInd w:val="0"/>
              <w:spacing w:line="360" w:lineRule="auto"/>
              <w:rPr>
                <w:rFonts w:cs="Arial"/>
                <w:sz w:val="16"/>
                <w:szCs w:val="16"/>
              </w:rPr>
            </w:pPr>
            <w:r w:rsidRPr="00D71FDE">
              <w:rPr>
                <w:rFonts w:cs="Arial"/>
                <w:sz w:val="16"/>
                <w:szCs w:val="16"/>
              </w:rPr>
              <w:t xml:space="preserve">4. The obligations referred to in paragraphs 1 and 2 shall not apply to the following controllers </w:t>
            </w:r>
            <w:r w:rsidRPr="00D71FDE">
              <w:rPr>
                <w:rFonts w:cs="Arial"/>
                <w:b/>
                <w:i/>
                <w:strike/>
                <w:sz w:val="16"/>
                <w:szCs w:val="16"/>
              </w:rPr>
              <w:t>and processors</w:t>
            </w:r>
            <w:r w:rsidRPr="00D71FDE">
              <w:rPr>
                <w:rFonts w:cs="Arial"/>
                <w:sz w:val="16"/>
                <w:szCs w:val="16"/>
              </w:rPr>
              <w:t>:</w:t>
            </w:r>
          </w:p>
        </w:tc>
      </w:tr>
      <w:tr w:rsidR="009B41E7" w:rsidRPr="00131D21" w:rsidTr="002D0CC5">
        <w:trPr>
          <w:cantSplit/>
          <w:tblHeader/>
        </w:trPr>
        <w:tc>
          <w:tcPr>
            <w:tcW w:w="3575" w:type="dxa"/>
            <w:tcMar>
              <w:top w:w="0" w:type="dxa"/>
              <w:left w:w="0" w:type="dxa"/>
              <w:bottom w:w="125" w:type="dxa"/>
              <w:right w:w="0" w:type="dxa"/>
            </w:tcMar>
          </w:tcPr>
          <w:p w:rsidR="009B41E7" w:rsidRPr="00D71FDE" w:rsidRDefault="009B41E7" w:rsidP="00374E20">
            <w:pPr>
              <w:autoSpaceDE w:val="0"/>
              <w:autoSpaceDN w:val="0"/>
              <w:adjustRightInd w:val="0"/>
              <w:spacing w:line="360" w:lineRule="auto"/>
              <w:rPr>
                <w:rFonts w:cs="Arial"/>
                <w:sz w:val="16"/>
                <w:szCs w:val="16"/>
              </w:rPr>
            </w:pPr>
            <w:r w:rsidRPr="00D71FDE">
              <w:rPr>
                <w:rFonts w:cs="Arial"/>
                <w:sz w:val="16"/>
                <w:szCs w:val="16"/>
              </w:rPr>
              <w:t>(a) a natural person processing personal data without a commercial interest; or</w:t>
            </w:r>
          </w:p>
        </w:tc>
        <w:tc>
          <w:tcPr>
            <w:tcW w:w="3575" w:type="dxa"/>
            <w:tcMar>
              <w:top w:w="0" w:type="dxa"/>
              <w:left w:w="0" w:type="dxa"/>
              <w:bottom w:w="125" w:type="dxa"/>
              <w:right w:w="0" w:type="dxa"/>
            </w:tcMar>
          </w:tcPr>
          <w:p w:rsidR="009B41E7" w:rsidRPr="00D71FDE" w:rsidRDefault="009B41E7" w:rsidP="00374E20">
            <w:pPr>
              <w:pStyle w:val="Tabellenfu"/>
              <w:spacing w:line="360" w:lineRule="auto"/>
              <w:rPr>
                <w:rFonts w:cs="Arial"/>
              </w:rPr>
            </w:pPr>
            <w:r w:rsidRPr="00D71FDE">
              <w:rPr>
                <w:rFonts w:cs="Arial"/>
              </w:rPr>
              <w:t>(a) a natural person processing personal data without a commercial interest; or</w:t>
            </w:r>
          </w:p>
        </w:tc>
      </w:tr>
      <w:tr w:rsidR="009B41E7" w:rsidRPr="00131D21" w:rsidTr="002D0CC5">
        <w:trPr>
          <w:cantSplit/>
          <w:tblHeader/>
        </w:trPr>
        <w:tc>
          <w:tcPr>
            <w:tcW w:w="3575" w:type="dxa"/>
            <w:tcMar>
              <w:top w:w="0" w:type="dxa"/>
              <w:left w:w="0" w:type="dxa"/>
              <w:bottom w:w="125" w:type="dxa"/>
              <w:right w:w="0" w:type="dxa"/>
            </w:tcMar>
          </w:tcPr>
          <w:p w:rsidR="009B41E7" w:rsidRPr="00D71FDE" w:rsidRDefault="009B41E7" w:rsidP="00374E20">
            <w:pPr>
              <w:autoSpaceDE w:val="0"/>
              <w:autoSpaceDN w:val="0"/>
              <w:adjustRightInd w:val="0"/>
              <w:spacing w:line="360" w:lineRule="auto"/>
              <w:rPr>
                <w:rFonts w:cs="Arial"/>
                <w:sz w:val="16"/>
                <w:szCs w:val="16"/>
              </w:rPr>
            </w:pPr>
            <w:r w:rsidRPr="00D71FDE">
              <w:rPr>
                <w:rFonts w:cs="Arial"/>
                <w:sz w:val="16"/>
                <w:szCs w:val="16"/>
              </w:rPr>
              <w:t xml:space="preserve">(b) </w:t>
            </w:r>
            <w:proofErr w:type="gramStart"/>
            <w:r w:rsidRPr="00D71FDE">
              <w:rPr>
                <w:rFonts w:cs="Arial"/>
                <w:sz w:val="16"/>
                <w:szCs w:val="16"/>
              </w:rPr>
              <w:t>an</w:t>
            </w:r>
            <w:proofErr w:type="gramEnd"/>
            <w:r w:rsidRPr="00D71FDE">
              <w:rPr>
                <w:rFonts w:cs="Arial"/>
                <w:sz w:val="16"/>
                <w:szCs w:val="16"/>
              </w:rPr>
              <w:t xml:space="preserve"> enterprise or an </w:t>
            </w:r>
            <w:proofErr w:type="spellStart"/>
            <w:r w:rsidRPr="00D71FDE">
              <w:rPr>
                <w:rFonts w:cs="Arial"/>
                <w:sz w:val="16"/>
                <w:szCs w:val="16"/>
              </w:rPr>
              <w:t>organisation</w:t>
            </w:r>
            <w:proofErr w:type="spellEnd"/>
            <w:r w:rsidRPr="00D71FDE">
              <w:rPr>
                <w:rFonts w:cs="Arial"/>
                <w:sz w:val="16"/>
                <w:szCs w:val="16"/>
              </w:rPr>
              <w:t xml:space="preserve"> employing fewer than 250 persons that is processing personal data only as an activity ancillary to its main activities.</w:t>
            </w:r>
          </w:p>
        </w:tc>
        <w:tc>
          <w:tcPr>
            <w:tcW w:w="3575" w:type="dxa"/>
            <w:tcMar>
              <w:top w:w="0" w:type="dxa"/>
              <w:left w:w="0" w:type="dxa"/>
              <w:bottom w:w="125" w:type="dxa"/>
              <w:right w:w="0" w:type="dxa"/>
            </w:tcMar>
          </w:tcPr>
          <w:p w:rsidR="009B41E7" w:rsidRPr="00D71FDE" w:rsidRDefault="009B41E7" w:rsidP="00374E20">
            <w:pPr>
              <w:pStyle w:val="Tabellenfu"/>
              <w:spacing w:line="360" w:lineRule="auto"/>
              <w:rPr>
                <w:rFonts w:cs="Arial"/>
              </w:rPr>
            </w:pPr>
            <w:r w:rsidRPr="00D71FDE">
              <w:rPr>
                <w:rFonts w:cs="Arial"/>
              </w:rPr>
              <w:t xml:space="preserve">(b) </w:t>
            </w:r>
            <w:proofErr w:type="gramStart"/>
            <w:r w:rsidRPr="00D71FDE">
              <w:rPr>
                <w:rFonts w:cs="Arial"/>
              </w:rPr>
              <w:t>an</w:t>
            </w:r>
            <w:proofErr w:type="gramEnd"/>
            <w:r w:rsidRPr="00D71FDE">
              <w:rPr>
                <w:rFonts w:cs="Arial"/>
              </w:rPr>
              <w:t xml:space="preserve"> enterprise or an </w:t>
            </w:r>
            <w:proofErr w:type="spellStart"/>
            <w:r w:rsidRPr="00D71FDE">
              <w:rPr>
                <w:rFonts w:cs="Arial"/>
              </w:rPr>
              <w:t>organisation</w:t>
            </w:r>
            <w:proofErr w:type="spellEnd"/>
            <w:r w:rsidRPr="00D71FDE">
              <w:rPr>
                <w:rFonts w:cs="Arial"/>
              </w:rPr>
              <w:t xml:space="preserve"> employing fewer than 250 persons that is processing personal data only as an activity ancillary to its main activities.</w:t>
            </w:r>
          </w:p>
        </w:tc>
      </w:tr>
      <w:tr w:rsidR="009B41E7" w:rsidRPr="00131D21" w:rsidTr="002D0CC5">
        <w:trPr>
          <w:cantSplit/>
          <w:tblHeader/>
        </w:trPr>
        <w:tc>
          <w:tcPr>
            <w:tcW w:w="3575" w:type="dxa"/>
            <w:tcMar>
              <w:top w:w="0" w:type="dxa"/>
              <w:left w:w="0" w:type="dxa"/>
              <w:bottom w:w="125" w:type="dxa"/>
              <w:right w:w="0" w:type="dxa"/>
            </w:tcMar>
          </w:tcPr>
          <w:p w:rsidR="009B41E7" w:rsidRPr="00D71FDE" w:rsidRDefault="009B41E7" w:rsidP="00374E20">
            <w:pPr>
              <w:autoSpaceDE w:val="0"/>
              <w:autoSpaceDN w:val="0"/>
              <w:adjustRightInd w:val="0"/>
              <w:spacing w:line="360" w:lineRule="auto"/>
              <w:rPr>
                <w:rFonts w:cs="Arial"/>
                <w:sz w:val="16"/>
                <w:szCs w:val="16"/>
              </w:rPr>
            </w:pPr>
            <w:r w:rsidRPr="00D71FDE">
              <w:rPr>
                <w:rFonts w:cs="Arial"/>
                <w:sz w:val="16"/>
                <w:szCs w:val="16"/>
              </w:rPr>
              <w:lastRenderedPageBreak/>
              <w:t>5. The Commission shall be empowered to adopt delegated acts in accordance with Article 86 for the purpose of further specifying the criteria and requirements for the documentation referred to in paragraph 1, to take account of in particular the responsibilities of the controller and the processor and, if any, the controller's representative.</w:t>
            </w:r>
          </w:p>
        </w:tc>
        <w:tc>
          <w:tcPr>
            <w:tcW w:w="3575" w:type="dxa"/>
            <w:tcMar>
              <w:top w:w="0" w:type="dxa"/>
              <w:left w:w="0" w:type="dxa"/>
              <w:bottom w:w="125" w:type="dxa"/>
              <w:right w:w="0" w:type="dxa"/>
            </w:tcMar>
          </w:tcPr>
          <w:p w:rsidR="009B41E7" w:rsidRPr="003D6BA2" w:rsidRDefault="009B41E7" w:rsidP="00374E20">
            <w:pPr>
              <w:autoSpaceDE w:val="0"/>
              <w:autoSpaceDN w:val="0"/>
              <w:adjustRightInd w:val="0"/>
              <w:spacing w:line="360" w:lineRule="auto"/>
              <w:rPr>
                <w:rFonts w:cs="Arial"/>
                <w:sz w:val="16"/>
                <w:szCs w:val="16"/>
                <w:lang w:eastAsia="en-US"/>
              </w:rPr>
            </w:pPr>
            <w:r w:rsidRPr="00D71FDE">
              <w:rPr>
                <w:rFonts w:cs="Arial"/>
                <w:sz w:val="16"/>
                <w:szCs w:val="16"/>
              </w:rPr>
              <w:t>5</w:t>
            </w:r>
            <w:r w:rsidRPr="00D71FDE">
              <w:rPr>
                <w:rFonts w:cs="Arial"/>
                <w:b/>
                <w:i/>
                <w:strike/>
                <w:sz w:val="16"/>
                <w:szCs w:val="16"/>
              </w:rPr>
              <w:t>. The Commission shall be empowered to adopt delegated acts in accordance with Article 86 for the purpose of further specifying the criteria and requirements for the docume</w:t>
            </w:r>
            <w:r w:rsidRPr="00D71FDE">
              <w:rPr>
                <w:rFonts w:cs="Arial"/>
                <w:b/>
                <w:i/>
                <w:strike/>
                <w:sz w:val="16"/>
                <w:szCs w:val="16"/>
              </w:rPr>
              <w:t>n</w:t>
            </w:r>
            <w:r w:rsidRPr="00D71FDE">
              <w:rPr>
                <w:rFonts w:cs="Arial"/>
                <w:b/>
                <w:i/>
                <w:strike/>
                <w:sz w:val="16"/>
                <w:szCs w:val="16"/>
              </w:rPr>
              <w:t>tation referred to in paragraph 1, to take account of in particular the responsibilities of the controller and the processor and, if any, the controller's representative.</w:t>
            </w:r>
          </w:p>
        </w:tc>
      </w:tr>
      <w:tr w:rsidR="009B41E7" w:rsidRPr="00131D21" w:rsidTr="002D0CC5">
        <w:trPr>
          <w:cantSplit/>
          <w:tblHeader/>
        </w:trPr>
        <w:tc>
          <w:tcPr>
            <w:tcW w:w="3575" w:type="dxa"/>
            <w:tcMar>
              <w:top w:w="0" w:type="dxa"/>
              <w:left w:w="0" w:type="dxa"/>
              <w:bottom w:w="125" w:type="dxa"/>
              <w:right w:w="0" w:type="dxa"/>
            </w:tcMar>
          </w:tcPr>
          <w:p w:rsidR="009B41E7" w:rsidRPr="00D71FDE" w:rsidRDefault="009B41E7" w:rsidP="00374E20">
            <w:pPr>
              <w:pStyle w:val="Tabellenkopf"/>
              <w:spacing w:line="360" w:lineRule="auto"/>
              <w:rPr>
                <w:rFonts w:cs="Arial"/>
                <w:b w:val="0"/>
              </w:rPr>
            </w:pPr>
            <w:r w:rsidRPr="00D71FDE">
              <w:rPr>
                <w:rFonts w:cs="Arial"/>
                <w:b w:val="0"/>
              </w:rPr>
              <w:t>6. The Commission may lay down standard forms for the documentation referred to in paragraph 1. Those implementing acts shall be adopted in accordance with the examination procedure referred to in Article 87(2).</w:t>
            </w:r>
          </w:p>
        </w:tc>
        <w:tc>
          <w:tcPr>
            <w:tcW w:w="3575" w:type="dxa"/>
            <w:tcMar>
              <w:top w:w="0" w:type="dxa"/>
              <w:left w:w="0" w:type="dxa"/>
              <w:bottom w:w="125" w:type="dxa"/>
              <w:right w:w="0" w:type="dxa"/>
            </w:tcMar>
          </w:tcPr>
          <w:p w:rsidR="009B41E7" w:rsidRPr="00D71FDE" w:rsidRDefault="009B41E7" w:rsidP="00374E20">
            <w:pPr>
              <w:pStyle w:val="Tabellenkopf"/>
              <w:spacing w:line="360" w:lineRule="auto"/>
              <w:rPr>
                <w:rFonts w:cs="Arial"/>
              </w:rPr>
            </w:pPr>
            <w:r w:rsidRPr="00D71FDE">
              <w:rPr>
                <w:rFonts w:cs="Arial"/>
              </w:rPr>
              <w:t xml:space="preserve">6. </w:t>
            </w:r>
            <w:r w:rsidRPr="00D71FDE">
              <w:rPr>
                <w:rFonts w:cs="Arial"/>
                <w:i/>
              </w:rPr>
              <w:t>To ensure harmonized requirements within Europe,</w:t>
            </w:r>
            <w:r w:rsidRPr="00D71FDE">
              <w:rPr>
                <w:rFonts w:cs="Arial"/>
              </w:rPr>
              <w:t xml:space="preserve"> </w:t>
            </w:r>
            <w:proofErr w:type="spellStart"/>
            <w:r w:rsidRPr="00D71FDE">
              <w:rPr>
                <w:rFonts w:cs="Arial"/>
                <w:b w:val="0"/>
                <w:i/>
              </w:rPr>
              <w:t>t</w:t>
            </w:r>
            <w:r w:rsidRPr="00D71FDE">
              <w:rPr>
                <w:rFonts w:cs="Arial"/>
                <w:i/>
                <w:strike/>
              </w:rPr>
              <w:t>T</w:t>
            </w:r>
            <w:r w:rsidRPr="00D71FDE">
              <w:rPr>
                <w:rFonts w:cs="Arial"/>
                <w:b w:val="0"/>
              </w:rPr>
              <w:t>he</w:t>
            </w:r>
            <w:proofErr w:type="spellEnd"/>
            <w:r w:rsidRPr="00D71FDE">
              <w:rPr>
                <w:rFonts w:cs="Arial"/>
                <w:b w:val="0"/>
              </w:rPr>
              <w:t xml:space="preserve"> Commission may lay down stan</w:t>
            </w:r>
            <w:r w:rsidRPr="00D71FDE">
              <w:rPr>
                <w:rFonts w:cs="Arial"/>
                <w:b w:val="0"/>
              </w:rPr>
              <w:t>d</w:t>
            </w:r>
            <w:r w:rsidRPr="00D71FDE">
              <w:rPr>
                <w:rFonts w:cs="Arial"/>
                <w:b w:val="0"/>
              </w:rPr>
              <w:t>ard forms for the documentation referred to in paragraph 1. Those implementing acts shall be adopted in accordance with the examination procedure referred to in Article 87(2).</w:t>
            </w:r>
          </w:p>
        </w:tc>
      </w:tr>
    </w:tbl>
    <w:p w:rsidR="009B41E7" w:rsidRDefault="009B41E7" w:rsidP="00134C1D">
      <w:pPr>
        <w:pStyle w:val="Tabellenfunote"/>
        <w:rPr>
          <w:b/>
          <w:sz w:val="20"/>
          <w:szCs w:val="20"/>
        </w:rPr>
      </w:pPr>
    </w:p>
    <w:p w:rsidR="00D96D42" w:rsidRDefault="00D96D42" w:rsidP="00B43491">
      <w:pPr>
        <w:pStyle w:val="Tabellenfunote"/>
      </w:pPr>
    </w:p>
    <w:p w:rsidR="00E726B0" w:rsidRPr="00780A25" w:rsidRDefault="00E726B0" w:rsidP="00E726B0">
      <w:pPr>
        <w:pStyle w:val="Tabellenfunote"/>
        <w:rPr>
          <w:b/>
          <w:sz w:val="20"/>
          <w:szCs w:val="20"/>
        </w:rPr>
      </w:pPr>
      <w:r w:rsidRPr="00780A25">
        <w:rPr>
          <w:b/>
          <w:sz w:val="20"/>
          <w:szCs w:val="20"/>
        </w:rPr>
        <w:t>Justification</w:t>
      </w:r>
    </w:p>
    <w:p w:rsidR="00E726B0" w:rsidRPr="00E726B0" w:rsidRDefault="00E726B0" w:rsidP="00E726B0">
      <w:pPr>
        <w:pStyle w:val="Tabellenfunote"/>
        <w:rPr>
          <w:sz w:val="20"/>
          <w:szCs w:val="20"/>
        </w:rPr>
      </w:pPr>
      <w:r w:rsidRPr="00E726B0">
        <w:rPr>
          <w:sz w:val="20"/>
          <w:szCs w:val="20"/>
        </w:rPr>
        <w:t xml:space="preserve">Effective data protection requires that </w:t>
      </w:r>
      <w:proofErr w:type="spellStart"/>
      <w:r w:rsidRPr="00E726B0">
        <w:rPr>
          <w:sz w:val="20"/>
          <w:szCs w:val="20"/>
        </w:rPr>
        <w:t>organisations</w:t>
      </w:r>
      <w:proofErr w:type="spellEnd"/>
      <w:r w:rsidRPr="00E726B0">
        <w:rPr>
          <w:sz w:val="20"/>
          <w:szCs w:val="20"/>
        </w:rPr>
        <w:t xml:space="preserve"> have sufficiently documen</w:t>
      </w:r>
      <w:r w:rsidRPr="00E726B0">
        <w:rPr>
          <w:sz w:val="20"/>
          <w:szCs w:val="20"/>
        </w:rPr>
        <w:t>t</w:t>
      </w:r>
      <w:r w:rsidRPr="00E726B0">
        <w:rPr>
          <w:sz w:val="20"/>
          <w:szCs w:val="20"/>
        </w:rPr>
        <w:t>ed understanding of their data processing activities. The documentation r</w:t>
      </w:r>
      <w:r w:rsidRPr="00E726B0">
        <w:rPr>
          <w:sz w:val="20"/>
          <w:szCs w:val="20"/>
        </w:rPr>
        <w:t>e</w:t>
      </w:r>
      <w:r w:rsidRPr="00E726B0">
        <w:rPr>
          <w:sz w:val="20"/>
          <w:szCs w:val="20"/>
        </w:rPr>
        <w:t>quirement in Art 28.2 remains at rather high level and appears to largely dupl</w:t>
      </w:r>
      <w:r w:rsidRPr="00E726B0">
        <w:rPr>
          <w:sz w:val="20"/>
          <w:szCs w:val="20"/>
        </w:rPr>
        <w:t>i</w:t>
      </w:r>
      <w:r w:rsidRPr="00E726B0">
        <w:rPr>
          <w:sz w:val="20"/>
          <w:szCs w:val="20"/>
        </w:rPr>
        <w:t xml:space="preserve">cate the notification provisions in Art. 14. </w:t>
      </w:r>
    </w:p>
    <w:p w:rsidR="00E726B0" w:rsidRPr="00E726B0" w:rsidRDefault="00E726B0" w:rsidP="00E726B0">
      <w:pPr>
        <w:pStyle w:val="Tabellenfunote"/>
        <w:rPr>
          <w:sz w:val="20"/>
          <w:szCs w:val="20"/>
        </w:rPr>
      </w:pPr>
      <w:r w:rsidRPr="00E726B0">
        <w:rPr>
          <w:sz w:val="20"/>
          <w:szCs w:val="20"/>
        </w:rPr>
        <w:t>Instead of satisfying bureaucratic needs, the aim of the documentation should be to help controllers and processors meet their obligations. Companies have many ways of documenting their data processing environment and no specific method should be mandated. Often such documentation exists through multiple means. A very detailed documentation procedure would remain an almost instantly outdated snapshot of a constantly changing reality characterized by complex data processing arrangements in a multiparty environment. Controllers cannot maintain detailed documentation of the IT architecture of the processors. Accor</w:t>
      </w:r>
      <w:r w:rsidRPr="00E726B0">
        <w:rPr>
          <w:sz w:val="20"/>
          <w:szCs w:val="20"/>
        </w:rPr>
        <w:t>d</w:t>
      </w:r>
      <w:r w:rsidRPr="00E726B0">
        <w:rPr>
          <w:sz w:val="20"/>
          <w:szCs w:val="20"/>
        </w:rPr>
        <w:t>ingly, processors should have an obligation to maintain such documentation of their processing. It should be left to the controllers and processors – in agre</w:t>
      </w:r>
      <w:r w:rsidRPr="00E726B0">
        <w:rPr>
          <w:sz w:val="20"/>
          <w:szCs w:val="20"/>
        </w:rPr>
        <w:t>e</w:t>
      </w:r>
      <w:r w:rsidRPr="00E726B0">
        <w:rPr>
          <w:sz w:val="20"/>
          <w:szCs w:val="20"/>
        </w:rPr>
        <w:t>ment with the lead DPA - based on the Accountability principle to determine which documentation is adequate and best suited for specific processing activ</w:t>
      </w:r>
      <w:r w:rsidRPr="00E726B0">
        <w:rPr>
          <w:sz w:val="20"/>
          <w:szCs w:val="20"/>
        </w:rPr>
        <w:t>i</w:t>
      </w:r>
      <w:r w:rsidRPr="00E726B0">
        <w:rPr>
          <w:sz w:val="20"/>
          <w:szCs w:val="20"/>
        </w:rPr>
        <w:t xml:space="preserve">ties to comply with this Regulation and achieve the desired protection. </w:t>
      </w:r>
    </w:p>
    <w:p w:rsidR="00B60B1C" w:rsidRDefault="00374E20" w:rsidP="00B43491">
      <w:pPr>
        <w:pStyle w:val="Tabellenfunote"/>
      </w:pPr>
      <w:r>
        <w:br w:type="column"/>
      </w:r>
    </w:p>
    <w:p w:rsidR="00B60B1C" w:rsidRPr="009B41E7" w:rsidRDefault="002E4385" w:rsidP="00B43491">
      <w:pPr>
        <w:pStyle w:val="Tabellenfunote"/>
        <w:rPr>
          <w:sz w:val="20"/>
          <w:szCs w:val="20"/>
        </w:rPr>
      </w:pPr>
      <w:r w:rsidRPr="009B41E7">
        <w:rPr>
          <w:sz w:val="20"/>
          <w:szCs w:val="20"/>
        </w:rPr>
        <w:t>Recital 62</w:t>
      </w:r>
    </w:p>
    <w:p w:rsidR="009B41E7" w:rsidRDefault="009B41E7" w:rsidP="00B43491">
      <w:pPr>
        <w:pStyle w:val="Tabellenfunote"/>
      </w:pPr>
    </w:p>
    <w:tbl>
      <w:tblPr>
        <w:tblW w:w="7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575"/>
        <w:gridCol w:w="3575"/>
      </w:tblGrid>
      <w:tr w:rsidR="00B60B1C" w:rsidRPr="00CA3122" w:rsidTr="009B41E7">
        <w:trPr>
          <w:cantSplit/>
          <w:tblHeader/>
        </w:trPr>
        <w:tc>
          <w:tcPr>
            <w:tcW w:w="3575" w:type="dxa"/>
            <w:tcMar>
              <w:top w:w="0" w:type="dxa"/>
              <w:left w:w="0" w:type="dxa"/>
              <w:bottom w:w="125" w:type="dxa"/>
              <w:right w:w="0" w:type="dxa"/>
            </w:tcMar>
          </w:tcPr>
          <w:p w:rsidR="00B60B1C" w:rsidRPr="009B41E7" w:rsidRDefault="00B60B1C" w:rsidP="00374E20">
            <w:pPr>
              <w:pStyle w:val="Tabellenkopf"/>
              <w:spacing w:line="360" w:lineRule="auto"/>
            </w:pPr>
            <w:r w:rsidRPr="009B41E7">
              <w:t>Commission Proposal</w:t>
            </w:r>
          </w:p>
        </w:tc>
        <w:tc>
          <w:tcPr>
            <w:tcW w:w="3575" w:type="dxa"/>
            <w:tcMar>
              <w:top w:w="0" w:type="dxa"/>
              <w:left w:w="0" w:type="dxa"/>
              <w:bottom w:w="125" w:type="dxa"/>
              <w:right w:w="0" w:type="dxa"/>
            </w:tcMar>
          </w:tcPr>
          <w:p w:rsidR="00B60B1C" w:rsidRPr="009B41E7" w:rsidRDefault="00B60B1C" w:rsidP="00374E20">
            <w:pPr>
              <w:pStyle w:val="Tabellenkopf"/>
              <w:spacing w:line="360" w:lineRule="auto"/>
            </w:pPr>
            <w:r w:rsidRPr="009B41E7">
              <w:t>BITKOM Proposal</w:t>
            </w:r>
          </w:p>
        </w:tc>
      </w:tr>
      <w:tr w:rsidR="002E4385" w:rsidTr="009B41E7">
        <w:trPr>
          <w:cantSplit/>
        </w:trPr>
        <w:tc>
          <w:tcPr>
            <w:tcW w:w="3575" w:type="dxa"/>
            <w:tcMar>
              <w:top w:w="125" w:type="dxa"/>
              <w:left w:w="0" w:type="dxa"/>
              <w:bottom w:w="125" w:type="dxa"/>
              <w:right w:w="0" w:type="dxa"/>
            </w:tcMar>
          </w:tcPr>
          <w:p w:rsidR="002E4385" w:rsidRPr="009B41E7" w:rsidRDefault="002E4385" w:rsidP="00374E20">
            <w:pPr>
              <w:autoSpaceDE w:val="0"/>
              <w:autoSpaceDN w:val="0"/>
              <w:adjustRightInd w:val="0"/>
              <w:spacing w:line="360" w:lineRule="auto"/>
              <w:rPr>
                <w:rFonts w:cs="Arial"/>
                <w:sz w:val="16"/>
                <w:szCs w:val="16"/>
              </w:rPr>
            </w:pPr>
            <w:r w:rsidRPr="009B41E7">
              <w:rPr>
                <w:rFonts w:cs="Arial"/>
                <w:sz w:val="16"/>
                <w:szCs w:val="16"/>
              </w:rPr>
              <w:t>In order to demonstrate compliance with this Regulation, the controller or processor should document each processing operation. Each controller and processor should be obliged to co-operate with the supervisory authority and make this documentation, on request, available to it, so that it might serve for monitoring those processing operations.</w:t>
            </w:r>
          </w:p>
        </w:tc>
        <w:tc>
          <w:tcPr>
            <w:tcW w:w="3575" w:type="dxa"/>
            <w:tcMar>
              <w:top w:w="125" w:type="dxa"/>
              <w:left w:w="0" w:type="dxa"/>
              <w:bottom w:w="125" w:type="dxa"/>
              <w:right w:w="0" w:type="dxa"/>
            </w:tcMar>
          </w:tcPr>
          <w:p w:rsidR="002E4385" w:rsidRPr="009B41E7" w:rsidRDefault="002E4385" w:rsidP="00374E20">
            <w:pPr>
              <w:autoSpaceDE w:val="0"/>
              <w:autoSpaceDN w:val="0"/>
              <w:adjustRightInd w:val="0"/>
              <w:spacing w:line="360" w:lineRule="auto"/>
              <w:rPr>
                <w:rFonts w:cs="Arial"/>
                <w:sz w:val="16"/>
                <w:szCs w:val="16"/>
              </w:rPr>
            </w:pPr>
            <w:r w:rsidRPr="009B41E7">
              <w:rPr>
                <w:rFonts w:cs="Arial"/>
                <w:sz w:val="16"/>
                <w:szCs w:val="16"/>
              </w:rPr>
              <w:t xml:space="preserve">In order to demonstrate compliance with this Regulation, the controller </w:t>
            </w:r>
            <w:r w:rsidRPr="009B41E7">
              <w:rPr>
                <w:rFonts w:cs="Arial"/>
                <w:b/>
                <w:i/>
                <w:strike/>
                <w:sz w:val="16"/>
                <w:szCs w:val="16"/>
              </w:rPr>
              <w:t>or processor</w:t>
            </w:r>
            <w:r w:rsidRPr="009B41E7">
              <w:rPr>
                <w:rFonts w:cs="Arial"/>
                <w:sz w:val="16"/>
                <w:szCs w:val="16"/>
              </w:rPr>
              <w:t xml:space="preserve"> should document </w:t>
            </w:r>
            <w:r w:rsidRPr="009B41E7">
              <w:rPr>
                <w:rFonts w:cs="Arial"/>
                <w:b/>
                <w:i/>
                <w:sz w:val="16"/>
                <w:szCs w:val="16"/>
              </w:rPr>
              <w:t xml:space="preserve">different categories of </w:t>
            </w:r>
            <w:r w:rsidRPr="009B41E7">
              <w:rPr>
                <w:rFonts w:cs="Arial"/>
                <w:b/>
                <w:i/>
                <w:strike/>
                <w:sz w:val="16"/>
                <w:szCs w:val="16"/>
              </w:rPr>
              <w:t>each</w:t>
            </w:r>
            <w:r w:rsidRPr="009B41E7">
              <w:rPr>
                <w:rFonts w:cs="Arial"/>
                <w:sz w:val="16"/>
                <w:szCs w:val="16"/>
              </w:rPr>
              <w:t xml:space="preserve"> pr</w:t>
            </w:r>
            <w:r w:rsidRPr="009B41E7">
              <w:rPr>
                <w:rFonts w:cs="Arial"/>
                <w:sz w:val="16"/>
                <w:szCs w:val="16"/>
              </w:rPr>
              <w:t>o</w:t>
            </w:r>
            <w:r w:rsidRPr="009B41E7">
              <w:rPr>
                <w:rFonts w:cs="Arial"/>
                <w:sz w:val="16"/>
                <w:szCs w:val="16"/>
              </w:rPr>
              <w:t xml:space="preserve">cessing </w:t>
            </w:r>
            <w:r w:rsidRPr="009B41E7">
              <w:rPr>
                <w:rFonts w:cs="Arial"/>
                <w:b/>
                <w:i/>
                <w:strike/>
                <w:sz w:val="16"/>
                <w:szCs w:val="16"/>
              </w:rPr>
              <w:t xml:space="preserve">operation </w:t>
            </w:r>
            <w:r w:rsidRPr="009B41E7">
              <w:rPr>
                <w:rFonts w:cs="Arial"/>
                <w:b/>
                <w:i/>
                <w:sz w:val="16"/>
                <w:szCs w:val="16"/>
              </w:rPr>
              <w:t>under its responsibility</w:t>
            </w:r>
            <w:r w:rsidRPr="009B41E7">
              <w:rPr>
                <w:rFonts w:cs="Arial"/>
                <w:sz w:val="16"/>
                <w:szCs w:val="16"/>
              </w:rPr>
              <w:t xml:space="preserve">. Each controller </w:t>
            </w:r>
            <w:r w:rsidRPr="009B41E7">
              <w:rPr>
                <w:rFonts w:cs="Arial"/>
                <w:b/>
                <w:i/>
                <w:strike/>
                <w:sz w:val="16"/>
                <w:szCs w:val="16"/>
              </w:rPr>
              <w:t>and processor</w:t>
            </w:r>
            <w:r w:rsidRPr="009B41E7">
              <w:rPr>
                <w:rFonts w:cs="Arial"/>
                <w:sz w:val="16"/>
                <w:szCs w:val="16"/>
              </w:rPr>
              <w:t xml:space="preserve"> should be obliged to co-operate with the supervisory authority and make this documentation, on request, available to it, so that it might serve for monitoring those processing operations.</w:t>
            </w:r>
          </w:p>
        </w:tc>
      </w:tr>
    </w:tbl>
    <w:p w:rsidR="00B60B1C" w:rsidRDefault="00B60B1C" w:rsidP="00B43491">
      <w:pPr>
        <w:pStyle w:val="Tabellenfunote"/>
      </w:pPr>
    </w:p>
    <w:p w:rsidR="00B60B1C" w:rsidRDefault="00B60B1C" w:rsidP="00B43491">
      <w:pPr>
        <w:pStyle w:val="Tabellenfunote"/>
      </w:pPr>
    </w:p>
    <w:p w:rsidR="00B60B1C" w:rsidRPr="00171410" w:rsidRDefault="00B60B1C" w:rsidP="00B43491">
      <w:pPr>
        <w:pStyle w:val="Tabellenfunote"/>
      </w:pPr>
    </w:p>
    <w:sectPr w:rsidR="00B60B1C" w:rsidRPr="00171410" w:rsidSect="00202ADA">
      <w:headerReference w:type="default" r:id="rId12"/>
      <w:footerReference w:type="default" r:id="rId13"/>
      <w:headerReference w:type="first" r:id="rId14"/>
      <w:footerReference w:type="first" r:id="rId15"/>
      <w:pgSz w:w="11906" w:h="16838" w:code="9"/>
      <w:pgMar w:top="3430" w:right="3391" w:bottom="851" w:left="1366" w:header="709" w:footer="32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3B8" w:rsidRDefault="003E23B8">
      <w:r>
        <w:separator/>
      </w:r>
    </w:p>
  </w:endnote>
  <w:endnote w:type="continuationSeparator" w:id="0">
    <w:p w:rsidR="003E23B8" w:rsidRDefault="003E2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3B8" w:rsidRDefault="003E23B8" w:rsidP="001216BF">
    <w:pPr>
      <w:pStyle w:val="Fuzeile"/>
    </w:pPr>
  </w:p>
  <w:tbl>
    <w:tblPr>
      <w:tblW w:w="0" w:type="auto"/>
      <w:tblBorders>
        <w:insideH w:val="single" w:sz="4" w:space="0" w:color="auto"/>
        <w:insideV w:val="single" w:sz="4" w:space="0" w:color="auto"/>
      </w:tblBorders>
      <w:tblCellMar>
        <w:left w:w="0" w:type="dxa"/>
        <w:right w:w="0" w:type="dxa"/>
      </w:tblCellMar>
      <w:tblLook w:val="01E0" w:firstRow="1" w:lastRow="1" w:firstColumn="1" w:lastColumn="1" w:noHBand="0" w:noVBand="0"/>
    </w:tblPr>
    <w:tblGrid>
      <w:gridCol w:w="7149"/>
    </w:tblGrid>
    <w:tr w:rsidR="003E23B8" w:rsidRPr="00551222" w:rsidTr="00551222">
      <w:trPr>
        <w:cantSplit/>
        <w:hidden/>
      </w:trPr>
      <w:tc>
        <w:tcPr>
          <w:tcW w:w="7760" w:type="dxa"/>
          <w:tcMar>
            <w:top w:w="0" w:type="dxa"/>
            <w:left w:w="0" w:type="dxa"/>
            <w:bottom w:w="0" w:type="dxa"/>
            <w:right w:w="0" w:type="dxa"/>
          </w:tcMar>
        </w:tcPr>
        <w:p w:rsidR="003E23B8" w:rsidRPr="00551222" w:rsidRDefault="003E23B8" w:rsidP="001216BF">
          <w:pPr>
            <w:pStyle w:val="Fuzeile"/>
            <w:rPr>
              <w:rFonts w:cs="Arial"/>
              <w:vanish/>
              <w:szCs w:val="16"/>
            </w:rPr>
          </w:pPr>
        </w:p>
      </w:tc>
    </w:tr>
  </w:tbl>
  <w:p w:rsidR="003E23B8" w:rsidRDefault="003E23B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3B8" w:rsidRDefault="003E23B8">
    <w:pPr>
      <w:pStyle w:val="Fuzeile"/>
    </w:pPr>
  </w:p>
  <w:tbl>
    <w:tblPr>
      <w:tblW w:w="0" w:type="auto"/>
      <w:tblBorders>
        <w:insideH w:val="single" w:sz="4" w:space="0" w:color="auto"/>
        <w:insideV w:val="single" w:sz="4" w:space="0" w:color="auto"/>
      </w:tblBorders>
      <w:tblCellMar>
        <w:left w:w="0" w:type="dxa"/>
        <w:right w:w="0" w:type="dxa"/>
      </w:tblCellMar>
      <w:tblLook w:val="01E0" w:firstRow="1" w:lastRow="1" w:firstColumn="1" w:lastColumn="1" w:noHBand="0" w:noVBand="0"/>
    </w:tblPr>
    <w:tblGrid>
      <w:gridCol w:w="7149"/>
    </w:tblGrid>
    <w:tr w:rsidR="003E23B8" w:rsidRPr="00551222" w:rsidTr="00551222">
      <w:trPr>
        <w:cantSplit/>
        <w:hidden/>
      </w:trPr>
      <w:tc>
        <w:tcPr>
          <w:tcW w:w="7760" w:type="dxa"/>
          <w:tcMar>
            <w:top w:w="0" w:type="dxa"/>
            <w:left w:w="0" w:type="dxa"/>
            <w:bottom w:w="0" w:type="dxa"/>
            <w:right w:w="0" w:type="dxa"/>
          </w:tcMar>
        </w:tcPr>
        <w:p w:rsidR="003E23B8" w:rsidRPr="00551222" w:rsidRDefault="003E23B8" w:rsidP="002132EB">
          <w:pPr>
            <w:pStyle w:val="Fuzeile"/>
            <w:rPr>
              <w:rFonts w:cs="Arial"/>
              <w:vanish/>
              <w:szCs w:val="16"/>
            </w:rPr>
          </w:pPr>
        </w:p>
      </w:tc>
    </w:tr>
  </w:tbl>
  <w:p w:rsidR="003E23B8" w:rsidRDefault="003E23B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3B8" w:rsidRDefault="003E23B8" w:rsidP="00040CC8">
      <w:pPr>
        <w:spacing w:after="60" w:line="160" w:lineRule="atLeast"/>
      </w:pPr>
      <w:r>
        <w:rPr>
          <w:noProof/>
          <w:lang w:val="de-DE"/>
        </w:rPr>
        <w:drawing>
          <wp:inline distT="0" distB="0" distL="0" distR="0">
            <wp:extent cx="1114425" cy="28575"/>
            <wp:effectExtent l="0" t="0" r="0" b="0"/>
            <wp:docPr id="2" name="Bild 2" descr="3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0MM"/>
                    <pic:cNvPicPr>
                      <a:picLocks noChangeAspect="1" noChangeArrowheads="1"/>
                    </pic:cNvPicPr>
                  </pic:nvPicPr>
                  <pic:blipFill>
                    <a:blip r:embed="rId1"/>
                    <a:srcRect/>
                    <a:stretch>
                      <a:fillRect/>
                    </a:stretch>
                  </pic:blipFill>
                  <pic:spPr bwMode="auto">
                    <a:xfrm>
                      <a:off x="0" y="0"/>
                      <a:ext cx="1114425" cy="28575"/>
                    </a:xfrm>
                    <a:prstGeom prst="rect">
                      <a:avLst/>
                    </a:prstGeom>
                    <a:noFill/>
                    <a:ln w="9525">
                      <a:noFill/>
                      <a:miter lim="800000"/>
                      <a:headEnd/>
                      <a:tailEnd/>
                    </a:ln>
                  </pic:spPr>
                </pic:pic>
              </a:graphicData>
            </a:graphic>
          </wp:inline>
        </w:drawing>
      </w:r>
    </w:p>
  </w:footnote>
  <w:footnote w:type="continuationSeparator" w:id="0">
    <w:p w:rsidR="003E23B8" w:rsidRDefault="003E23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3B8" w:rsidRPr="00DF1327" w:rsidRDefault="003E23B8" w:rsidP="00202ADA">
    <w:pPr>
      <w:pStyle w:val="Kopfzeile"/>
      <w:framePr w:w="7150" w:wrap="around" w:vAnchor="page" w:hAnchor="text" w:y="1872"/>
      <w:rPr>
        <w:b/>
        <w:sz w:val="24"/>
        <w:szCs w:val="24"/>
      </w:rPr>
    </w:pPr>
    <w:r>
      <w:rPr>
        <w:b/>
        <w:sz w:val="24"/>
        <w:szCs w:val="24"/>
      </w:rPr>
      <w:t>Annex</w:t>
    </w:r>
  </w:p>
  <w:p w:rsidR="003E23B8" w:rsidRPr="00FD095D" w:rsidRDefault="003E23B8" w:rsidP="00202ADA">
    <w:pPr>
      <w:pStyle w:val="Kopfzeile"/>
      <w:framePr w:w="7150" w:wrap="around" w:vAnchor="page" w:hAnchor="text" w:y="1872"/>
      <w:rPr>
        <w:sz w:val="20"/>
      </w:rPr>
    </w:pPr>
    <w:r>
      <w:rPr>
        <w:sz w:val="20"/>
      </w:rPr>
      <w:t>Amendments to the Draft Data Protection Regulation</w:t>
    </w:r>
  </w:p>
  <w:p w:rsidR="003E23B8" w:rsidRPr="007C6591" w:rsidRDefault="003E23B8" w:rsidP="00202ADA">
    <w:pPr>
      <w:pStyle w:val="Kopfzeile"/>
      <w:framePr w:w="7150" w:wrap="around" w:vAnchor="page" w:hAnchor="text" w:y="1872"/>
      <w:rPr>
        <w:sz w:val="20"/>
      </w:rPr>
    </w:pPr>
    <w:proofErr w:type="gramStart"/>
    <w:r>
      <w:rPr>
        <w:sz w:val="20"/>
      </w:rPr>
      <w:t>page</w:t>
    </w:r>
    <w:proofErr w:type="gramEnd"/>
    <w:r w:rsidRPr="007C6591">
      <w:rPr>
        <w:sz w:val="20"/>
      </w:rPr>
      <w:t xml:space="preserve"> </w:t>
    </w:r>
    <w:r w:rsidRPr="007C6591">
      <w:rPr>
        <w:rStyle w:val="Seitenzahl"/>
        <w:sz w:val="20"/>
      </w:rPr>
      <w:fldChar w:fldCharType="begin"/>
    </w:r>
    <w:r w:rsidRPr="007C6591">
      <w:rPr>
        <w:rStyle w:val="Seitenzahl"/>
        <w:sz w:val="20"/>
      </w:rPr>
      <w:instrText xml:space="preserve"> PAGE </w:instrText>
    </w:r>
    <w:r w:rsidRPr="007C6591">
      <w:rPr>
        <w:rStyle w:val="Seitenzahl"/>
        <w:sz w:val="20"/>
      </w:rPr>
      <w:fldChar w:fldCharType="separate"/>
    </w:r>
    <w:r w:rsidR="00863C74">
      <w:rPr>
        <w:rStyle w:val="Seitenzahl"/>
        <w:noProof/>
        <w:sz w:val="20"/>
      </w:rPr>
      <w:t>10</w:t>
    </w:r>
    <w:r w:rsidRPr="007C6591">
      <w:rPr>
        <w:rStyle w:val="Seitenzahl"/>
        <w:sz w:val="20"/>
      </w:rPr>
      <w:fldChar w:fldCharType="end"/>
    </w:r>
  </w:p>
  <w:p w:rsidR="003E23B8" w:rsidRDefault="003E23B8" w:rsidP="00E677E2">
    <w:pPr>
      <w:pStyle w:val="Kopfzeile"/>
      <w:jc w:val="both"/>
    </w:pPr>
    <w:r>
      <w:rPr>
        <w:noProof/>
        <w:lang w:val="de-DE"/>
      </w:rPr>
      <w:drawing>
        <wp:anchor distT="0" distB="0" distL="114300" distR="114300" simplePos="0" relativeHeight="251660288" behindDoc="0" locked="0" layoutInCell="1" allowOverlap="1">
          <wp:simplePos x="0" y="0"/>
          <wp:positionH relativeFrom="page">
            <wp:posOffset>5400675</wp:posOffset>
          </wp:positionH>
          <wp:positionV relativeFrom="page">
            <wp:posOffset>323850</wp:posOffset>
          </wp:positionV>
          <wp:extent cx="1751965" cy="581025"/>
          <wp:effectExtent l="19050" t="0" r="635" b="0"/>
          <wp:wrapNone/>
          <wp:docPr id="29" name="Bild 29" descr="bitkom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itkom_logo_rgb"/>
                  <pic:cNvPicPr>
                    <a:picLocks noChangeAspect="1" noChangeArrowheads="1"/>
                  </pic:cNvPicPr>
                </pic:nvPicPr>
                <pic:blipFill>
                  <a:blip r:embed="rId1"/>
                  <a:srcRect/>
                  <a:stretch>
                    <a:fillRect/>
                  </a:stretch>
                </pic:blipFill>
                <pic:spPr bwMode="auto">
                  <a:xfrm>
                    <a:off x="0" y="0"/>
                    <a:ext cx="1751965" cy="581025"/>
                  </a:xfrm>
                  <a:prstGeom prst="rect">
                    <a:avLst/>
                  </a:prstGeom>
                  <a:noFill/>
                  <a:ln w="9525">
                    <a:noFill/>
                    <a:miter lim="800000"/>
                    <a:headEnd/>
                    <a:tailEnd/>
                  </a:ln>
                </pic:spPr>
              </pic:pic>
            </a:graphicData>
          </a:graphic>
        </wp:anchor>
      </w:drawing>
    </w:r>
    <w:r>
      <w:rPr>
        <w:noProof/>
        <w:lang w:val="de-DE"/>
      </w:rPr>
      <w:pict>
        <v:line id="Line 18" o:spid="_x0000_s4100" style="position:absolute;left:0;text-align:left;z-index:251656192;visibility:visible;mso-position-horizontal-relative:page;mso-position-vertical-relative:page" from="23.8pt,421pt" to="31.7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wvpEQIAACgEAAAOAAAAZHJzL2Uyb0RvYy54bWysU8GO2jAQvVfqP1i+QxI2Sy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" strokeweight=".25pt">
          <w10:wrap anchorx="page" anchory="page"/>
        </v:line>
      </w:pict>
    </w:r>
    <w:r>
      <w:rPr>
        <w:noProof/>
        <w:lang w:val="de-DE"/>
      </w:rPr>
      <w:pict>
        <v:line id="Line 17" o:spid="_x0000_s4099" style="position:absolute;left:0;text-align:left;z-index:251655168;visibility:visible;mso-position-horizontal-relative:page;mso-position-vertical-relative:page" from="23.8pt,297.7pt" to="31.7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7OaHwIAAEI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" strokeweight=".5pt">
          <v:stroke dashstyle="1 1"/>
          <w10:wrap anchorx="page" anchory="page"/>
        </v:lin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3B8" w:rsidRPr="00B954E8" w:rsidRDefault="003E23B8" w:rsidP="00EF176F">
    <w:pPr>
      <w:pStyle w:val="Firmendaten"/>
      <w:framePr w:wrap="around" w:y="6204"/>
      <w:rPr>
        <w:lang w:val="en-GB"/>
      </w:rPr>
    </w:pPr>
    <w:r>
      <w:rPr>
        <w:lang w:val="en-GB"/>
      </w:rPr>
      <w:t>German</w:t>
    </w:r>
    <w:r w:rsidRPr="00B954E8">
      <w:rPr>
        <w:lang w:val="en-GB"/>
      </w:rPr>
      <w:t xml:space="preserve"> Association</w:t>
    </w:r>
  </w:p>
  <w:p w:rsidR="003E23B8" w:rsidRPr="00B954E8" w:rsidRDefault="003E23B8" w:rsidP="00EF176F">
    <w:pPr>
      <w:pStyle w:val="Firmendaten"/>
      <w:framePr w:wrap="around" w:y="6204"/>
      <w:rPr>
        <w:lang w:val="en-GB"/>
      </w:rPr>
    </w:pPr>
    <w:proofErr w:type="gramStart"/>
    <w:r w:rsidRPr="00B954E8">
      <w:rPr>
        <w:lang w:val="en-GB"/>
      </w:rPr>
      <w:t>for</w:t>
    </w:r>
    <w:proofErr w:type="gramEnd"/>
    <w:r w:rsidRPr="00B954E8">
      <w:rPr>
        <w:lang w:val="en-GB"/>
      </w:rPr>
      <w:t xml:space="preserve"> Information Technology,</w:t>
    </w:r>
  </w:p>
  <w:p w:rsidR="003E23B8" w:rsidRPr="00B954E8" w:rsidRDefault="003E23B8" w:rsidP="00EF176F">
    <w:pPr>
      <w:pStyle w:val="Firmendaten"/>
      <w:framePr w:wrap="around" w:y="6204"/>
      <w:rPr>
        <w:lang w:val="en-GB"/>
      </w:rPr>
    </w:pPr>
    <w:r w:rsidRPr="00B954E8">
      <w:rPr>
        <w:lang w:val="en-GB"/>
      </w:rPr>
      <w:t>Telecommunications and</w:t>
    </w:r>
  </w:p>
  <w:p w:rsidR="003E23B8" w:rsidRPr="009E02DB" w:rsidRDefault="003E23B8" w:rsidP="00EF176F">
    <w:pPr>
      <w:pStyle w:val="Firmendaten"/>
      <w:framePr w:wrap="around" w:y="6204"/>
      <w:rPr>
        <w:lang w:val="de-DE"/>
      </w:rPr>
    </w:pPr>
    <w:r w:rsidRPr="009E02DB">
      <w:rPr>
        <w:lang w:val="de-DE"/>
      </w:rPr>
      <w:t>New Media</w:t>
    </w:r>
  </w:p>
  <w:p w:rsidR="003E23B8" w:rsidRPr="009E02DB" w:rsidRDefault="003E23B8" w:rsidP="00EF176F">
    <w:pPr>
      <w:pStyle w:val="Firmendaten"/>
      <w:framePr w:wrap="around" w:y="6204"/>
      <w:rPr>
        <w:lang w:val="de-DE"/>
      </w:rPr>
    </w:pPr>
  </w:p>
  <w:p w:rsidR="003E23B8" w:rsidRPr="009E02DB" w:rsidRDefault="003E23B8" w:rsidP="00EF176F">
    <w:pPr>
      <w:pStyle w:val="Firmendaten"/>
      <w:framePr w:wrap="around" w:y="6204"/>
      <w:rPr>
        <w:lang w:val="de-DE"/>
      </w:rPr>
    </w:pPr>
    <w:r w:rsidRPr="009E02DB">
      <w:rPr>
        <w:lang w:val="de-DE"/>
      </w:rPr>
      <w:t>Albrechtstr. 10 A</w:t>
    </w:r>
  </w:p>
  <w:p w:rsidR="003E23B8" w:rsidRPr="009E02DB" w:rsidRDefault="003E23B8" w:rsidP="00EF176F">
    <w:pPr>
      <w:pStyle w:val="Firmendaten"/>
      <w:framePr w:wrap="around" w:y="6204"/>
      <w:rPr>
        <w:lang w:val="de-DE"/>
      </w:rPr>
    </w:pPr>
    <w:r w:rsidRPr="009E02DB">
      <w:rPr>
        <w:lang w:val="de-DE"/>
      </w:rPr>
      <w:t>10117 Berlin-Mitte</w:t>
    </w:r>
  </w:p>
  <w:p w:rsidR="003E23B8" w:rsidRPr="00B954E8" w:rsidRDefault="003E23B8" w:rsidP="00EF176F">
    <w:pPr>
      <w:pStyle w:val="Firmendaten"/>
      <w:framePr w:wrap="around" w:y="6204"/>
      <w:rPr>
        <w:lang w:val="en-GB"/>
      </w:rPr>
    </w:pPr>
    <w:r w:rsidRPr="00B954E8">
      <w:rPr>
        <w:lang w:val="en-GB"/>
      </w:rPr>
      <w:t>Germany</w:t>
    </w:r>
  </w:p>
  <w:p w:rsidR="003E23B8" w:rsidRPr="00B954E8" w:rsidRDefault="003E23B8" w:rsidP="00EF176F">
    <w:pPr>
      <w:pStyle w:val="Firmendaten"/>
      <w:framePr w:wrap="around" w:y="6204"/>
      <w:rPr>
        <w:lang w:val="en-GB"/>
      </w:rPr>
    </w:pPr>
    <w:r w:rsidRPr="00B954E8">
      <w:rPr>
        <w:lang w:val="en-GB"/>
      </w:rPr>
      <w:t>Tel.: +49.30.27576-0</w:t>
    </w:r>
  </w:p>
  <w:p w:rsidR="003E23B8" w:rsidRPr="00B954E8" w:rsidRDefault="003E23B8" w:rsidP="00EF176F">
    <w:pPr>
      <w:pStyle w:val="Firmendaten"/>
      <w:framePr w:wrap="around" w:y="6204"/>
      <w:rPr>
        <w:lang w:val="en-GB"/>
      </w:rPr>
    </w:pPr>
    <w:r w:rsidRPr="00B954E8">
      <w:rPr>
        <w:lang w:val="en-GB"/>
      </w:rPr>
      <w:t>Fax: +49.30.27576-400</w:t>
    </w:r>
  </w:p>
  <w:p w:rsidR="003E23B8" w:rsidRPr="00B954E8" w:rsidRDefault="003E23B8" w:rsidP="00EF176F">
    <w:pPr>
      <w:pStyle w:val="Firmendaten"/>
      <w:framePr w:wrap="around" w:y="6204"/>
      <w:rPr>
        <w:lang w:val="en-GB"/>
      </w:rPr>
    </w:pPr>
    <w:r w:rsidRPr="00B954E8">
      <w:rPr>
        <w:lang w:val="en-GB"/>
      </w:rPr>
      <w:t>bitkom@bitkom.org</w:t>
    </w:r>
  </w:p>
  <w:p w:rsidR="003E23B8" w:rsidRPr="002D0CC5" w:rsidRDefault="003E23B8" w:rsidP="00EF176F">
    <w:pPr>
      <w:pStyle w:val="Firmendaten"/>
      <w:framePr w:wrap="around" w:y="6204"/>
      <w:rPr>
        <w:lang w:val="de-DE"/>
      </w:rPr>
    </w:pPr>
    <w:r w:rsidRPr="002D0CC5">
      <w:rPr>
        <w:lang w:val="de-DE"/>
      </w:rPr>
      <w:t>www.bitkom.org</w:t>
    </w:r>
  </w:p>
  <w:p w:rsidR="003E23B8" w:rsidRPr="002D0CC5" w:rsidRDefault="003E23B8" w:rsidP="00EF176F">
    <w:pPr>
      <w:pStyle w:val="Firmendaten"/>
      <w:framePr w:wrap="around" w:y="6204"/>
      <w:rPr>
        <w:b/>
        <w:lang w:val="de-DE"/>
      </w:rPr>
    </w:pPr>
  </w:p>
  <w:p w:rsidR="003E23B8" w:rsidRPr="002D0CC5" w:rsidRDefault="003E23B8" w:rsidP="003D6BA2">
    <w:pPr>
      <w:pStyle w:val="Firmendaten"/>
      <w:framePr w:wrap="around" w:y="6204"/>
      <w:rPr>
        <w:b/>
        <w:lang w:val="de-DE"/>
      </w:rPr>
    </w:pPr>
    <w:proofErr w:type="spellStart"/>
    <w:r w:rsidRPr="002D0CC5">
      <w:rPr>
        <w:b/>
        <w:lang w:val="de-DE"/>
      </w:rPr>
      <w:t>Contact</w:t>
    </w:r>
    <w:proofErr w:type="spellEnd"/>
    <w:r w:rsidRPr="002D0CC5">
      <w:rPr>
        <w:b/>
        <w:lang w:val="de-DE"/>
      </w:rPr>
      <w:t xml:space="preserve"> </w:t>
    </w:r>
  </w:p>
  <w:p w:rsidR="003E23B8" w:rsidRPr="002D0CC5" w:rsidRDefault="003E23B8" w:rsidP="003D6BA2">
    <w:pPr>
      <w:pStyle w:val="Firmendaten"/>
      <w:framePr w:wrap="around" w:y="6204"/>
      <w:rPr>
        <w:lang w:val="de-DE"/>
      </w:rPr>
    </w:pPr>
    <w:r w:rsidRPr="002D0CC5">
      <w:rPr>
        <w:lang w:val="de-DE"/>
      </w:rPr>
      <w:t>Susanne Dehmel</w:t>
    </w:r>
  </w:p>
  <w:p w:rsidR="003E23B8" w:rsidRDefault="003E23B8" w:rsidP="003D6BA2">
    <w:pPr>
      <w:pStyle w:val="Firmendaten"/>
      <w:framePr w:wrap="around" w:y="6204"/>
    </w:pPr>
    <w:r>
      <w:t>Head of Department</w:t>
    </w:r>
  </w:p>
  <w:p w:rsidR="003E23B8" w:rsidRDefault="003E23B8" w:rsidP="003D6BA2">
    <w:pPr>
      <w:pStyle w:val="Firmendaten"/>
      <w:framePr w:wrap="around" w:y="6204"/>
    </w:pPr>
    <w:r>
      <w:t xml:space="preserve">Data Protection </w:t>
    </w:r>
  </w:p>
  <w:p w:rsidR="003E23B8" w:rsidRPr="005958B5" w:rsidRDefault="003E23B8" w:rsidP="003D6BA2">
    <w:pPr>
      <w:pStyle w:val="Firmendaten"/>
      <w:framePr w:wrap="around" w:y="6204"/>
    </w:pPr>
    <w:r>
      <w:t>Tel.: +49.30.27576-223</w:t>
    </w:r>
  </w:p>
  <w:p w:rsidR="003E23B8" w:rsidRDefault="003E23B8" w:rsidP="003D6BA2">
    <w:pPr>
      <w:pStyle w:val="Firmendaten"/>
      <w:framePr w:wrap="around" w:y="6204"/>
    </w:pPr>
    <w:r>
      <w:t>Fax: +49.30.27576-51-223</w:t>
    </w:r>
  </w:p>
  <w:p w:rsidR="003E23B8" w:rsidRDefault="003E23B8" w:rsidP="003D6BA2">
    <w:pPr>
      <w:pStyle w:val="Firmendaten"/>
      <w:framePr w:wrap="around" w:y="6204"/>
    </w:pPr>
    <w:hyperlink r:id="rId1" w:history="1">
      <w:r w:rsidRPr="00E7756F">
        <w:rPr>
          <w:rStyle w:val="Hyperlink"/>
        </w:rPr>
        <w:t>s.dehmel@bitkom.org</w:t>
      </w:r>
    </w:hyperlink>
  </w:p>
  <w:p w:rsidR="003E23B8" w:rsidRDefault="003E23B8" w:rsidP="003D6BA2">
    <w:pPr>
      <w:pStyle w:val="Firmendaten"/>
      <w:framePr w:wrap="around" w:y="6204"/>
    </w:pPr>
  </w:p>
  <w:p w:rsidR="003E23B8" w:rsidRPr="00DA0A71" w:rsidRDefault="003E23B8" w:rsidP="003D6BA2">
    <w:pPr>
      <w:pStyle w:val="Firmendaten"/>
      <w:framePr w:wrap="around" w:y="6204"/>
      <w:rPr>
        <w:lang w:val="fr-FR"/>
      </w:rPr>
    </w:pPr>
    <w:r w:rsidRPr="00DA0A71">
      <w:rPr>
        <w:lang w:val="fr-FR"/>
      </w:rPr>
      <w:t>Nils Hullen</w:t>
    </w:r>
  </w:p>
  <w:p w:rsidR="003E23B8" w:rsidRPr="00DA0A71" w:rsidRDefault="003E23B8" w:rsidP="003D6BA2">
    <w:pPr>
      <w:pStyle w:val="Firmendaten"/>
      <w:framePr w:wrap="around" w:y="6204"/>
      <w:rPr>
        <w:lang w:val="fr-FR"/>
      </w:rPr>
    </w:pPr>
    <w:r>
      <w:rPr>
        <w:lang w:val="fr-FR"/>
      </w:rPr>
      <w:t>Brussels Office</w:t>
    </w:r>
  </w:p>
  <w:p w:rsidR="003E23B8" w:rsidRPr="00DA0A71" w:rsidRDefault="003E23B8" w:rsidP="003D6BA2">
    <w:pPr>
      <w:pStyle w:val="Firmendaten"/>
      <w:framePr w:wrap="around" w:y="6204"/>
      <w:rPr>
        <w:rFonts w:cs="Arial"/>
        <w:szCs w:val="16"/>
        <w:lang w:val="fr-FR"/>
      </w:rPr>
    </w:pPr>
    <w:r w:rsidRPr="00DA0A71">
      <w:rPr>
        <w:rFonts w:cs="Arial"/>
        <w:szCs w:val="16"/>
        <w:lang w:val="fr-FR"/>
      </w:rPr>
      <w:t>Rue de la Science 14</w:t>
    </w:r>
  </w:p>
  <w:p w:rsidR="003E23B8" w:rsidRPr="004B7C5E" w:rsidRDefault="003E23B8" w:rsidP="003D6BA2">
    <w:pPr>
      <w:pStyle w:val="Firmendaten"/>
      <w:framePr w:wrap="around" w:y="6204"/>
      <w:rPr>
        <w:rFonts w:cs="Arial"/>
        <w:szCs w:val="16"/>
        <w:lang w:val="de-DE"/>
      </w:rPr>
    </w:pPr>
    <w:r w:rsidRPr="004B7C5E">
      <w:rPr>
        <w:rFonts w:cs="Arial"/>
        <w:szCs w:val="16"/>
        <w:lang w:val="de-DE"/>
      </w:rPr>
      <w:t xml:space="preserve">1040 Brussels, Belgium </w:t>
    </w:r>
    <w:r w:rsidRPr="004B7C5E">
      <w:rPr>
        <w:rFonts w:cs="Arial"/>
        <w:szCs w:val="16"/>
        <w:lang w:val="de-DE"/>
      </w:rPr>
      <w:br/>
      <w:t>Tel.: +32.2.609 53 21</w:t>
    </w:r>
  </w:p>
  <w:p w:rsidR="003E23B8" w:rsidRPr="004B7C5E" w:rsidRDefault="003E23B8" w:rsidP="003D6BA2">
    <w:pPr>
      <w:pStyle w:val="Firmendaten"/>
      <w:framePr w:wrap="around" w:y="6204"/>
      <w:rPr>
        <w:rFonts w:cs="Arial"/>
        <w:szCs w:val="16"/>
        <w:lang w:val="de-DE"/>
      </w:rPr>
    </w:pPr>
    <w:r w:rsidRPr="004B7C5E">
      <w:rPr>
        <w:rFonts w:cs="Arial"/>
        <w:szCs w:val="16"/>
        <w:lang w:val="de-DE"/>
      </w:rPr>
      <w:t>Fax: +32.2.609 53 39</w:t>
    </w:r>
  </w:p>
  <w:p w:rsidR="003E23B8" w:rsidRPr="003D6BA2" w:rsidRDefault="003E23B8" w:rsidP="003D6BA2">
    <w:pPr>
      <w:pStyle w:val="Firmendaten"/>
      <w:framePr w:wrap="around" w:y="6204"/>
      <w:rPr>
        <w:lang w:val="de-DE"/>
      </w:rPr>
    </w:pPr>
    <w:r w:rsidRPr="004B7C5E">
      <w:rPr>
        <w:rFonts w:cs="Arial"/>
        <w:szCs w:val="16"/>
        <w:lang w:val="de-DE"/>
      </w:rPr>
      <w:t xml:space="preserve"> </w:t>
    </w:r>
    <w:hyperlink r:id="rId2" w:history="1">
      <w:r w:rsidRPr="004B7C5E">
        <w:rPr>
          <w:rStyle w:val="Hyperlink"/>
          <w:rFonts w:cs="Arial"/>
          <w:szCs w:val="16"/>
          <w:lang w:val="de-DE"/>
        </w:rPr>
        <w:t>n.hullen@bitkom.org</w:t>
      </w:r>
    </w:hyperlink>
  </w:p>
  <w:p w:rsidR="003E23B8" w:rsidRDefault="003E23B8" w:rsidP="00EF176F">
    <w:pPr>
      <w:pStyle w:val="Firmendaten"/>
      <w:framePr w:wrap="around" w:y="6204"/>
      <w:rPr>
        <w:b/>
        <w:lang w:val="de-DE"/>
      </w:rPr>
    </w:pPr>
  </w:p>
  <w:p w:rsidR="003E23B8" w:rsidRPr="003468E4" w:rsidRDefault="003E23B8" w:rsidP="00EF176F">
    <w:pPr>
      <w:pStyle w:val="Firmendaten"/>
      <w:framePr w:wrap="around" w:y="6204"/>
      <w:rPr>
        <w:b/>
        <w:lang w:val="de-DE"/>
      </w:rPr>
    </w:pPr>
    <w:proofErr w:type="spellStart"/>
    <w:r w:rsidRPr="003468E4">
      <w:rPr>
        <w:b/>
        <w:lang w:val="de-DE"/>
      </w:rPr>
      <w:t>President</w:t>
    </w:r>
    <w:proofErr w:type="spellEnd"/>
  </w:p>
  <w:p w:rsidR="003E23B8" w:rsidRPr="0025507C" w:rsidRDefault="003E23B8" w:rsidP="00EF176F">
    <w:pPr>
      <w:pStyle w:val="Firmendaten"/>
      <w:framePr w:wrap="around" w:y="6204"/>
      <w:rPr>
        <w:lang w:val="de-DE"/>
      </w:rPr>
    </w:pPr>
    <w:r w:rsidRPr="0025507C">
      <w:rPr>
        <w:lang w:val="de-DE"/>
      </w:rPr>
      <w:t>Prof. Dieter Kempf</w:t>
    </w:r>
    <w:r w:rsidRPr="0025507C">
      <w:rPr>
        <w:lang w:val="de-DE"/>
      </w:rPr>
      <w:br/>
    </w:r>
  </w:p>
  <w:p w:rsidR="003E23B8" w:rsidRPr="0025507C" w:rsidRDefault="003E23B8" w:rsidP="00EF176F">
    <w:pPr>
      <w:pStyle w:val="Firmendaten"/>
      <w:framePr w:wrap="around" w:y="6204"/>
      <w:rPr>
        <w:b/>
        <w:lang w:val="de-DE"/>
      </w:rPr>
    </w:pPr>
    <w:r w:rsidRPr="0025507C">
      <w:rPr>
        <w:b/>
        <w:lang w:val="de-DE"/>
      </w:rPr>
      <w:t>Management</w:t>
    </w:r>
  </w:p>
  <w:p w:rsidR="003E23B8" w:rsidRPr="0025507C" w:rsidRDefault="003E23B8" w:rsidP="00EF176F">
    <w:pPr>
      <w:pStyle w:val="Firmendaten"/>
      <w:framePr w:wrap="around" w:y="6204"/>
      <w:rPr>
        <w:lang w:val="de-DE"/>
      </w:rPr>
    </w:pPr>
    <w:r w:rsidRPr="0025507C">
      <w:rPr>
        <w:lang w:val="de-DE"/>
      </w:rPr>
      <w:t>Dr. Bernhard Rohleder</w:t>
    </w:r>
  </w:p>
  <w:p w:rsidR="003E23B8" w:rsidRPr="00BD2B96" w:rsidRDefault="003E23B8" w:rsidP="00BD2B96">
    <w:pPr>
      <w:pStyle w:val="Titel"/>
      <w:framePr w:wrap="around"/>
    </w:pPr>
    <w:r>
      <w:t xml:space="preserve">Annex </w:t>
    </w:r>
  </w:p>
  <w:p w:rsidR="003E23B8" w:rsidRPr="00F53619" w:rsidRDefault="003E23B8" w:rsidP="002766C5">
    <w:pPr>
      <w:spacing w:after="4290"/>
    </w:pPr>
    <w:r>
      <w:rPr>
        <w:noProof/>
        <w:lang w:val="de-DE"/>
      </w:rPr>
      <w:drawing>
        <wp:anchor distT="0" distB="0" distL="114300" distR="114300" simplePos="0" relativeHeight="251659264" behindDoc="0" locked="0" layoutInCell="1" allowOverlap="1">
          <wp:simplePos x="0" y="0"/>
          <wp:positionH relativeFrom="page">
            <wp:posOffset>5400675</wp:posOffset>
          </wp:positionH>
          <wp:positionV relativeFrom="page">
            <wp:posOffset>323850</wp:posOffset>
          </wp:positionV>
          <wp:extent cx="1751965" cy="581025"/>
          <wp:effectExtent l="19050" t="0" r="635" b="0"/>
          <wp:wrapNone/>
          <wp:docPr id="28" name="Bild 28" descr="bitkom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bitkom_logo_rgb"/>
                  <pic:cNvPicPr>
                    <a:picLocks noChangeAspect="1" noChangeArrowheads="1"/>
                  </pic:cNvPicPr>
                </pic:nvPicPr>
                <pic:blipFill>
                  <a:blip r:embed="rId3"/>
                  <a:srcRect/>
                  <a:stretch>
                    <a:fillRect/>
                  </a:stretch>
                </pic:blipFill>
                <pic:spPr bwMode="auto">
                  <a:xfrm>
                    <a:off x="0" y="0"/>
                    <a:ext cx="1751965" cy="581025"/>
                  </a:xfrm>
                  <a:prstGeom prst="rect">
                    <a:avLst/>
                  </a:prstGeom>
                  <a:noFill/>
                  <a:ln w="9525">
                    <a:noFill/>
                    <a:miter lim="800000"/>
                    <a:headEnd/>
                    <a:tailEnd/>
                  </a:ln>
                </pic:spPr>
              </pic:pic>
            </a:graphicData>
          </a:graphic>
        </wp:anchor>
      </w:drawing>
    </w:r>
    <w:r>
      <w:rPr>
        <w:noProof/>
        <w:lang w:val="de-DE"/>
      </w:rPr>
      <w:pict>
        <v:line id="Line 21" o:spid="_x0000_s4098" style="position:absolute;z-index:251658240;visibility:visible;mso-position-horizontal-relative:page;mso-position-vertical-relative:page" from="23.8pt,421pt" to="31.7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" strokeweight=".25pt">
          <w10:wrap anchorx="page" anchory="page"/>
        </v:line>
      </w:pict>
    </w:r>
    <w:r>
      <w:rPr>
        <w:noProof/>
        <w:lang w:val="de-DE"/>
      </w:rPr>
      <w:pict>
        <v:line id="Line 20" o:spid="_x0000_s4097" style="position:absolute;z-index:251657216;visibility:visible;mso-position-horizontal-relative:page;mso-position-vertical-relative:page" from="23.8pt,297.7pt" to="31.7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" strokeweight=".5pt">
          <v:stroke dashstyle="1 1"/>
          <w10:wrap anchorx="page" anchory="page"/>
        </v:lin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E7AF1"/>
    <w:multiLevelType w:val="hybridMultilevel"/>
    <w:tmpl w:val="3B70C70E"/>
    <w:lvl w:ilvl="0" w:tplc="85E63BB0">
      <w:start w:val="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3582BD9"/>
    <w:multiLevelType w:val="hybridMultilevel"/>
    <w:tmpl w:val="B8A407C0"/>
    <w:lvl w:ilvl="0" w:tplc="36582EF2">
      <w:start w:val="1"/>
      <w:numFmt w:val="lowerLetter"/>
      <w:pStyle w:val="Numbering"/>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nsid w:val="2A182389"/>
    <w:multiLevelType w:val="hybridMultilevel"/>
    <w:tmpl w:val="293E7E4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1896445"/>
    <w:multiLevelType w:val="hybridMultilevel"/>
    <w:tmpl w:val="552006A0"/>
    <w:lvl w:ilvl="0" w:tplc="CDD296C4">
      <w:start w:val="1"/>
      <w:numFmt w:val="decimal"/>
      <w:pStyle w:val="NumAufzhlung"/>
      <w:lvlText w:val="%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4F7A5164"/>
    <w:multiLevelType w:val="hybridMultilevel"/>
    <w:tmpl w:val="1D302C3E"/>
    <w:lvl w:ilvl="0" w:tplc="9E94FDB2">
      <w:start w:val="1"/>
      <w:numFmt w:val="bullet"/>
      <w:pStyle w:val="Aufzhlung2"/>
      <w:lvlText w:val=""/>
      <w:lvlJc w:val="left"/>
      <w:pPr>
        <w:tabs>
          <w:tab w:val="num" w:pos="567"/>
        </w:tabs>
        <w:ind w:left="567" w:hanging="283"/>
      </w:pPr>
      <w:rPr>
        <w:rFonts w:ascii="Wingdings" w:hAnsi="Wingdings" w:hint="default"/>
        <w:b w:val="0"/>
        <w:i w:val="0"/>
        <w:color w:val="808080"/>
        <w:sz w:val="19"/>
        <w:szCs w:val="19"/>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60DA497A"/>
    <w:multiLevelType w:val="hybridMultilevel"/>
    <w:tmpl w:val="741850DC"/>
    <w:lvl w:ilvl="0" w:tplc="5470BEE8">
      <w:start w:val="1"/>
      <w:numFmt w:val="bullet"/>
      <w:pStyle w:val="Aufzhlung3"/>
      <w:lvlText w:val=""/>
      <w:lvlJc w:val="left"/>
      <w:pPr>
        <w:tabs>
          <w:tab w:val="num" w:pos="851"/>
        </w:tabs>
        <w:ind w:left="851" w:hanging="284"/>
      </w:pPr>
      <w:rPr>
        <w:rFonts w:ascii="Wingdings" w:hAnsi="Wingdings" w:hint="default"/>
        <w:b w:val="0"/>
        <w:i w:val="0"/>
        <w:color w:val="C0C0C0"/>
        <w:sz w:val="19"/>
        <w:szCs w:val="19"/>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61E26E91"/>
    <w:multiLevelType w:val="multilevel"/>
    <w:tmpl w:val="BF36F38C"/>
    <w:lvl w:ilvl="0">
      <w:start w:val="1"/>
      <w:numFmt w:val="decimal"/>
      <w:pStyle w:val="berschrift1"/>
      <w:lvlText w:val="%1"/>
      <w:lvlJc w:val="left"/>
      <w:pPr>
        <w:tabs>
          <w:tab w:val="num" w:pos="215"/>
        </w:tabs>
        <w:ind w:left="215" w:hanging="215"/>
      </w:pPr>
      <w:rPr>
        <w:rFonts w:hint="default"/>
      </w:rPr>
    </w:lvl>
    <w:lvl w:ilvl="1">
      <w:start w:val="1"/>
      <w:numFmt w:val="decimal"/>
      <w:pStyle w:val="berschrift2"/>
      <w:lvlText w:val="%1.%2"/>
      <w:lvlJc w:val="left"/>
      <w:pPr>
        <w:tabs>
          <w:tab w:val="num" w:pos="397"/>
        </w:tabs>
        <w:ind w:left="397" w:hanging="397"/>
      </w:pPr>
      <w:rPr>
        <w:rFonts w:hint="default"/>
      </w:rPr>
    </w:lvl>
    <w:lvl w:ilvl="2">
      <w:start w:val="1"/>
      <w:numFmt w:val="decimal"/>
      <w:pStyle w:val="berschrift3"/>
      <w:lvlText w:val="%1.%2.%3"/>
      <w:lvlJc w:val="left"/>
      <w:pPr>
        <w:tabs>
          <w:tab w:val="num" w:pos="539"/>
        </w:tabs>
        <w:ind w:left="539" w:hanging="539"/>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7">
    <w:nsid w:val="7CAF1DC3"/>
    <w:multiLevelType w:val="hybridMultilevel"/>
    <w:tmpl w:val="F18870F4"/>
    <w:lvl w:ilvl="0" w:tplc="9D2E6E60">
      <w:start w:val="1"/>
      <w:numFmt w:val="bullet"/>
      <w:pStyle w:val="Aufzhlung1"/>
      <w:lvlText w:val=""/>
      <w:lvlJc w:val="left"/>
      <w:pPr>
        <w:tabs>
          <w:tab w:val="num" w:pos="284"/>
        </w:tabs>
        <w:ind w:left="284" w:hanging="284"/>
      </w:pPr>
      <w:rPr>
        <w:rFonts w:ascii="Wingdings" w:hAnsi="Wingdings" w:hint="default"/>
        <w:b w:val="0"/>
        <w:i w:val="0"/>
        <w:sz w:val="19"/>
        <w:szCs w:val="19"/>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7"/>
  </w:num>
  <w:num w:numId="4">
    <w:abstractNumId w:val="4"/>
  </w:num>
  <w:num w:numId="5">
    <w:abstractNumId w:val="3"/>
  </w:num>
  <w:num w:numId="6">
    <w:abstractNumId w:val="0"/>
  </w:num>
  <w:num w:numId="7">
    <w:abstractNumId w:val="2"/>
  </w:num>
  <w:num w:numId="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hideSpellingErrors/>
  <w:hideGrammaticalErrors/>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9"/>
  <w:autoHyphenation/>
  <w:hyphenationZone w:val="567"/>
  <w:doNotHyphenateCaps/>
  <w:noPunctuationKerning/>
  <w:characterSpacingControl w:val="doNotCompress"/>
  <w:hdrShapeDefaults>
    <o:shapedefaults v:ext="edit" spidmax="4101"/>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976CDA"/>
    <w:rsid w:val="0001079B"/>
    <w:rsid w:val="0002684F"/>
    <w:rsid w:val="00030108"/>
    <w:rsid w:val="00040CC8"/>
    <w:rsid w:val="0006137B"/>
    <w:rsid w:val="00093663"/>
    <w:rsid w:val="000939BB"/>
    <w:rsid w:val="000C5C19"/>
    <w:rsid w:val="000C6725"/>
    <w:rsid w:val="000E297A"/>
    <w:rsid w:val="000F6098"/>
    <w:rsid w:val="00102F36"/>
    <w:rsid w:val="00110E4F"/>
    <w:rsid w:val="001216BF"/>
    <w:rsid w:val="00134C1D"/>
    <w:rsid w:val="00141E76"/>
    <w:rsid w:val="00147E92"/>
    <w:rsid w:val="00154C8C"/>
    <w:rsid w:val="00160A19"/>
    <w:rsid w:val="0017083E"/>
    <w:rsid w:val="00171410"/>
    <w:rsid w:val="00174A5D"/>
    <w:rsid w:val="00182F1B"/>
    <w:rsid w:val="00186EDC"/>
    <w:rsid w:val="001B7DB3"/>
    <w:rsid w:val="001C11F4"/>
    <w:rsid w:val="001E0CB7"/>
    <w:rsid w:val="00202ADA"/>
    <w:rsid w:val="002053F7"/>
    <w:rsid w:val="002132EB"/>
    <w:rsid w:val="00233F6B"/>
    <w:rsid w:val="002378F7"/>
    <w:rsid w:val="00254F7D"/>
    <w:rsid w:val="0025507C"/>
    <w:rsid w:val="0026003D"/>
    <w:rsid w:val="002723AA"/>
    <w:rsid w:val="0027300B"/>
    <w:rsid w:val="00274DF0"/>
    <w:rsid w:val="002766C5"/>
    <w:rsid w:val="00277EF8"/>
    <w:rsid w:val="00285107"/>
    <w:rsid w:val="00285B1E"/>
    <w:rsid w:val="00285CDC"/>
    <w:rsid w:val="00287702"/>
    <w:rsid w:val="002904E6"/>
    <w:rsid w:val="002A0CF9"/>
    <w:rsid w:val="002A0CFA"/>
    <w:rsid w:val="002C119E"/>
    <w:rsid w:val="002D0CC5"/>
    <w:rsid w:val="002E4385"/>
    <w:rsid w:val="002F0CD0"/>
    <w:rsid w:val="002F239A"/>
    <w:rsid w:val="002F377E"/>
    <w:rsid w:val="002F6ABE"/>
    <w:rsid w:val="00301C32"/>
    <w:rsid w:val="003158B7"/>
    <w:rsid w:val="00315EB9"/>
    <w:rsid w:val="003207A9"/>
    <w:rsid w:val="00330B3C"/>
    <w:rsid w:val="00332EB9"/>
    <w:rsid w:val="003441FD"/>
    <w:rsid w:val="003468E4"/>
    <w:rsid w:val="00347A70"/>
    <w:rsid w:val="00365467"/>
    <w:rsid w:val="00374E20"/>
    <w:rsid w:val="003757F3"/>
    <w:rsid w:val="00384134"/>
    <w:rsid w:val="003A398A"/>
    <w:rsid w:val="003A5A5D"/>
    <w:rsid w:val="003D6BA2"/>
    <w:rsid w:val="003E23B8"/>
    <w:rsid w:val="003E2700"/>
    <w:rsid w:val="003E42A3"/>
    <w:rsid w:val="003F76CF"/>
    <w:rsid w:val="00406ACF"/>
    <w:rsid w:val="00407B1B"/>
    <w:rsid w:val="00413D26"/>
    <w:rsid w:val="004213C0"/>
    <w:rsid w:val="004579DC"/>
    <w:rsid w:val="00461870"/>
    <w:rsid w:val="00462D24"/>
    <w:rsid w:val="00467A7D"/>
    <w:rsid w:val="004771C4"/>
    <w:rsid w:val="00486A6B"/>
    <w:rsid w:val="004A356A"/>
    <w:rsid w:val="004B2DE5"/>
    <w:rsid w:val="004B442D"/>
    <w:rsid w:val="004D6A37"/>
    <w:rsid w:val="004E795F"/>
    <w:rsid w:val="004F3B8F"/>
    <w:rsid w:val="0050433A"/>
    <w:rsid w:val="00505CEE"/>
    <w:rsid w:val="00513983"/>
    <w:rsid w:val="00514CDF"/>
    <w:rsid w:val="005171E7"/>
    <w:rsid w:val="00526DF6"/>
    <w:rsid w:val="00534D91"/>
    <w:rsid w:val="00541D7B"/>
    <w:rsid w:val="00545038"/>
    <w:rsid w:val="00551222"/>
    <w:rsid w:val="00552D47"/>
    <w:rsid w:val="0057441E"/>
    <w:rsid w:val="00580FA8"/>
    <w:rsid w:val="00597874"/>
    <w:rsid w:val="005C5DDC"/>
    <w:rsid w:val="005D2860"/>
    <w:rsid w:val="005D6EDD"/>
    <w:rsid w:val="005F1395"/>
    <w:rsid w:val="0060652E"/>
    <w:rsid w:val="00613678"/>
    <w:rsid w:val="00614B77"/>
    <w:rsid w:val="00622F3D"/>
    <w:rsid w:val="006600D9"/>
    <w:rsid w:val="006638CF"/>
    <w:rsid w:val="00672A27"/>
    <w:rsid w:val="0067450C"/>
    <w:rsid w:val="00692B63"/>
    <w:rsid w:val="006A6B72"/>
    <w:rsid w:val="006D6A85"/>
    <w:rsid w:val="006F09B5"/>
    <w:rsid w:val="00700CA7"/>
    <w:rsid w:val="00701F69"/>
    <w:rsid w:val="0073591B"/>
    <w:rsid w:val="00745609"/>
    <w:rsid w:val="007461D9"/>
    <w:rsid w:val="0076200A"/>
    <w:rsid w:val="00771F93"/>
    <w:rsid w:val="00780A25"/>
    <w:rsid w:val="007838EB"/>
    <w:rsid w:val="00784E6F"/>
    <w:rsid w:val="00787FAD"/>
    <w:rsid w:val="00795052"/>
    <w:rsid w:val="007C6591"/>
    <w:rsid w:val="007D49E1"/>
    <w:rsid w:val="007E0C8E"/>
    <w:rsid w:val="008017E1"/>
    <w:rsid w:val="00804AFC"/>
    <w:rsid w:val="00807FBC"/>
    <w:rsid w:val="0081515C"/>
    <w:rsid w:val="0082245A"/>
    <w:rsid w:val="00822E65"/>
    <w:rsid w:val="0082757C"/>
    <w:rsid w:val="00835A20"/>
    <w:rsid w:val="00857963"/>
    <w:rsid w:val="00863C74"/>
    <w:rsid w:val="00874204"/>
    <w:rsid w:val="00877267"/>
    <w:rsid w:val="008A5167"/>
    <w:rsid w:val="008E31FA"/>
    <w:rsid w:val="00902790"/>
    <w:rsid w:val="00951C57"/>
    <w:rsid w:val="0095274B"/>
    <w:rsid w:val="009553F9"/>
    <w:rsid w:val="00955FF1"/>
    <w:rsid w:val="00964337"/>
    <w:rsid w:val="00976CDA"/>
    <w:rsid w:val="00982B36"/>
    <w:rsid w:val="00983CB4"/>
    <w:rsid w:val="009B41E7"/>
    <w:rsid w:val="009B6A06"/>
    <w:rsid w:val="009B6B8E"/>
    <w:rsid w:val="009E02DB"/>
    <w:rsid w:val="009E6B33"/>
    <w:rsid w:val="009F306F"/>
    <w:rsid w:val="00A04B74"/>
    <w:rsid w:val="00A07736"/>
    <w:rsid w:val="00A24469"/>
    <w:rsid w:val="00A269C2"/>
    <w:rsid w:val="00A3469A"/>
    <w:rsid w:val="00A37987"/>
    <w:rsid w:val="00A5274D"/>
    <w:rsid w:val="00A67D7D"/>
    <w:rsid w:val="00A828B0"/>
    <w:rsid w:val="00A92A01"/>
    <w:rsid w:val="00AA7EC8"/>
    <w:rsid w:val="00AB02AB"/>
    <w:rsid w:val="00AB123B"/>
    <w:rsid w:val="00AB2EA7"/>
    <w:rsid w:val="00AB2FD7"/>
    <w:rsid w:val="00AB6BBB"/>
    <w:rsid w:val="00AB7C3D"/>
    <w:rsid w:val="00AC35F9"/>
    <w:rsid w:val="00AC5B17"/>
    <w:rsid w:val="00AE389B"/>
    <w:rsid w:val="00AE6556"/>
    <w:rsid w:val="00AE7663"/>
    <w:rsid w:val="00AF1B42"/>
    <w:rsid w:val="00B02365"/>
    <w:rsid w:val="00B057C9"/>
    <w:rsid w:val="00B21A32"/>
    <w:rsid w:val="00B318C6"/>
    <w:rsid w:val="00B353B5"/>
    <w:rsid w:val="00B43491"/>
    <w:rsid w:val="00B44B56"/>
    <w:rsid w:val="00B57F08"/>
    <w:rsid w:val="00B6022F"/>
    <w:rsid w:val="00B60B1C"/>
    <w:rsid w:val="00B71339"/>
    <w:rsid w:val="00B926DC"/>
    <w:rsid w:val="00B94572"/>
    <w:rsid w:val="00B954E8"/>
    <w:rsid w:val="00BA03B0"/>
    <w:rsid w:val="00BD1D54"/>
    <w:rsid w:val="00BD2B96"/>
    <w:rsid w:val="00BD377E"/>
    <w:rsid w:val="00BD4D56"/>
    <w:rsid w:val="00BD4F74"/>
    <w:rsid w:val="00BE6616"/>
    <w:rsid w:val="00C12FBA"/>
    <w:rsid w:val="00C228D1"/>
    <w:rsid w:val="00C27347"/>
    <w:rsid w:val="00C32506"/>
    <w:rsid w:val="00C52635"/>
    <w:rsid w:val="00C55C5C"/>
    <w:rsid w:val="00C716C7"/>
    <w:rsid w:val="00C74EEF"/>
    <w:rsid w:val="00C852C0"/>
    <w:rsid w:val="00C94CF8"/>
    <w:rsid w:val="00CA2DC2"/>
    <w:rsid w:val="00CA3122"/>
    <w:rsid w:val="00CA36FB"/>
    <w:rsid w:val="00CA49EB"/>
    <w:rsid w:val="00CB2E1F"/>
    <w:rsid w:val="00CB3973"/>
    <w:rsid w:val="00CB4514"/>
    <w:rsid w:val="00CC134D"/>
    <w:rsid w:val="00CC3A84"/>
    <w:rsid w:val="00CC45C8"/>
    <w:rsid w:val="00CC7D4F"/>
    <w:rsid w:val="00CE5607"/>
    <w:rsid w:val="00CF2731"/>
    <w:rsid w:val="00D0163C"/>
    <w:rsid w:val="00D16678"/>
    <w:rsid w:val="00D21180"/>
    <w:rsid w:val="00D2132B"/>
    <w:rsid w:val="00D35438"/>
    <w:rsid w:val="00D52624"/>
    <w:rsid w:val="00D96D42"/>
    <w:rsid w:val="00DA481C"/>
    <w:rsid w:val="00DB0297"/>
    <w:rsid w:val="00DD1F5A"/>
    <w:rsid w:val="00DD5E2F"/>
    <w:rsid w:val="00DF1327"/>
    <w:rsid w:val="00DF3625"/>
    <w:rsid w:val="00E01980"/>
    <w:rsid w:val="00E06D71"/>
    <w:rsid w:val="00E13066"/>
    <w:rsid w:val="00E1475C"/>
    <w:rsid w:val="00E25F64"/>
    <w:rsid w:val="00E3266C"/>
    <w:rsid w:val="00E337F1"/>
    <w:rsid w:val="00E33D76"/>
    <w:rsid w:val="00E56CBE"/>
    <w:rsid w:val="00E5748F"/>
    <w:rsid w:val="00E600F8"/>
    <w:rsid w:val="00E6171E"/>
    <w:rsid w:val="00E677E2"/>
    <w:rsid w:val="00E71846"/>
    <w:rsid w:val="00E71E53"/>
    <w:rsid w:val="00E726B0"/>
    <w:rsid w:val="00E7589A"/>
    <w:rsid w:val="00E90AE6"/>
    <w:rsid w:val="00E95BDC"/>
    <w:rsid w:val="00EA41B3"/>
    <w:rsid w:val="00EC0FB3"/>
    <w:rsid w:val="00EE3CDD"/>
    <w:rsid w:val="00EF00EA"/>
    <w:rsid w:val="00EF176F"/>
    <w:rsid w:val="00EF30E7"/>
    <w:rsid w:val="00F03CC7"/>
    <w:rsid w:val="00F53619"/>
    <w:rsid w:val="00F66F51"/>
    <w:rsid w:val="00F80F92"/>
    <w:rsid w:val="00F8521B"/>
    <w:rsid w:val="00F93472"/>
    <w:rsid w:val="00FA15E1"/>
    <w:rsid w:val="00FA32F8"/>
    <w:rsid w:val="00FB00BD"/>
    <w:rsid w:val="00FD095D"/>
    <w:rsid w:val="00FF1F34"/>
    <w:rsid w:val="00FF7D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02ADA"/>
    <w:pPr>
      <w:spacing w:line="240" w:lineRule="atLeast"/>
    </w:pPr>
    <w:rPr>
      <w:rFonts w:ascii="Arial" w:hAnsi="Arial"/>
      <w:kern w:val="10"/>
      <w:lang w:val="en-US"/>
    </w:rPr>
  </w:style>
  <w:style w:type="paragraph" w:styleId="berschrift1">
    <w:name w:val="heading 1"/>
    <w:basedOn w:val="Standard"/>
    <w:next w:val="Standard"/>
    <w:qFormat/>
    <w:rsid w:val="006A6B72"/>
    <w:pPr>
      <w:keepNext/>
      <w:keepLines/>
      <w:numPr>
        <w:numId w:val="2"/>
      </w:numPr>
      <w:suppressAutoHyphens/>
      <w:outlineLvl w:val="0"/>
    </w:pPr>
    <w:rPr>
      <w:rFonts w:cs="Arial"/>
      <w:b/>
      <w:bCs/>
      <w:kern w:val="16"/>
    </w:rPr>
  </w:style>
  <w:style w:type="paragraph" w:styleId="berschrift2">
    <w:name w:val="heading 2"/>
    <w:basedOn w:val="Standard"/>
    <w:next w:val="Standard"/>
    <w:qFormat/>
    <w:rsid w:val="00233F6B"/>
    <w:pPr>
      <w:keepNext/>
      <w:keepLines/>
      <w:numPr>
        <w:ilvl w:val="1"/>
        <w:numId w:val="2"/>
      </w:numPr>
      <w:suppressAutoHyphens/>
      <w:spacing w:before="522"/>
      <w:outlineLvl w:val="1"/>
    </w:pPr>
    <w:rPr>
      <w:rFonts w:cs="Arial"/>
      <w:b/>
      <w:bCs/>
      <w:iCs/>
    </w:rPr>
  </w:style>
  <w:style w:type="paragraph" w:styleId="berschrift3">
    <w:name w:val="heading 3"/>
    <w:basedOn w:val="Standard"/>
    <w:next w:val="Standard"/>
    <w:qFormat/>
    <w:rsid w:val="00233F6B"/>
    <w:pPr>
      <w:keepNext/>
      <w:keepLines/>
      <w:numPr>
        <w:ilvl w:val="2"/>
        <w:numId w:val="2"/>
      </w:numPr>
      <w:suppressAutoHyphens/>
      <w:spacing w:before="522"/>
      <w:outlineLvl w:val="2"/>
    </w:pPr>
    <w:rPr>
      <w:rFonts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EF30E7"/>
    <w:pPr>
      <w:tabs>
        <w:tab w:val="center" w:pos="4536"/>
        <w:tab w:val="right" w:pos="9072"/>
      </w:tabs>
    </w:pPr>
    <w:rPr>
      <w:sz w:val="16"/>
    </w:rPr>
  </w:style>
  <w:style w:type="paragraph" w:styleId="Fuzeile">
    <w:name w:val="footer"/>
    <w:basedOn w:val="Standard"/>
    <w:link w:val="FuzeileZchn"/>
    <w:uiPriority w:val="99"/>
    <w:rsid w:val="008E31FA"/>
    <w:pPr>
      <w:tabs>
        <w:tab w:val="center" w:pos="4536"/>
        <w:tab w:val="right" w:pos="9072"/>
      </w:tabs>
      <w:spacing w:line="205" w:lineRule="atLeast"/>
    </w:pPr>
    <w:rPr>
      <w:sz w:val="16"/>
    </w:rPr>
  </w:style>
  <w:style w:type="paragraph" w:styleId="Verzeichnis1">
    <w:name w:val="toc 1"/>
    <w:basedOn w:val="Standard"/>
    <w:next w:val="Standard"/>
    <w:autoRedefine/>
    <w:semiHidden/>
    <w:rsid w:val="00F66F51"/>
    <w:pPr>
      <w:tabs>
        <w:tab w:val="left" w:pos="567"/>
        <w:tab w:val="right" w:leader="dot" w:pos="7610"/>
      </w:tabs>
    </w:pPr>
    <w:rPr>
      <w:b/>
    </w:rPr>
  </w:style>
  <w:style w:type="paragraph" w:customStyle="1" w:styleId="AllgemeineDaten">
    <w:name w:val="_Allgemeine Daten"/>
    <w:basedOn w:val="Standard"/>
    <w:rsid w:val="00202ADA"/>
    <w:pPr>
      <w:framePr w:w="7150" w:h="1134" w:hRule="exact" w:wrap="around" w:vAnchor="page" w:hAnchor="text" w:y="3460"/>
    </w:pPr>
  </w:style>
  <w:style w:type="paragraph" w:styleId="Verzeichnis2">
    <w:name w:val="toc 2"/>
    <w:basedOn w:val="Standard"/>
    <w:next w:val="Standard"/>
    <w:autoRedefine/>
    <w:semiHidden/>
    <w:rsid w:val="00B43491"/>
    <w:pPr>
      <w:tabs>
        <w:tab w:val="left" w:pos="567"/>
        <w:tab w:val="right" w:leader="dot" w:pos="7610"/>
      </w:tabs>
    </w:pPr>
  </w:style>
  <w:style w:type="character" w:styleId="Seitenzahl">
    <w:name w:val="page number"/>
    <w:basedOn w:val="Absatz-Standardschriftart"/>
    <w:semiHidden/>
    <w:rsid w:val="007C6591"/>
  </w:style>
  <w:style w:type="paragraph" w:customStyle="1" w:styleId="Firmendaten">
    <w:name w:val="_Firmendaten"/>
    <w:basedOn w:val="Kopfzeile"/>
    <w:semiHidden/>
    <w:rsid w:val="00692B63"/>
    <w:pPr>
      <w:framePr w:w="1985" w:wrap="around" w:vAnchor="page" w:hAnchor="page" w:x="9368" w:y="5251"/>
    </w:pPr>
  </w:style>
  <w:style w:type="paragraph" w:customStyle="1" w:styleId="Titel">
    <w:name w:val="_Titel"/>
    <w:basedOn w:val="Kopfzeile"/>
    <w:rsid w:val="00202ADA"/>
    <w:pPr>
      <w:framePr w:w="7150" w:hSpace="181" w:wrap="around" w:vAnchor="page" w:hAnchor="page" w:x="1367" w:y="1872"/>
    </w:pPr>
    <w:rPr>
      <w:b/>
      <w:sz w:val="24"/>
      <w:szCs w:val="13"/>
    </w:rPr>
  </w:style>
  <w:style w:type="table" w:styleId="Tabellenraster">
    <w:name w:val="Table Grid"/>
    <w:basedOn w:val="NormaleTabelle"/>
    <w:semiHidden/>
    <w:rsid w:val="00EF30E7"/>
    <w:pPr>
      <w:spacing w:line="240" w:lineRule="atLeast"/>
    </w:pPr>
    <w:rPr>
      <w:rFonts w:ascii="Arial" w:hAnsi="Arial"/>
    </w:rPr>
    <w:tblPr>
      <w:tblInd w:w="0" w:type="dxa"/>
      <w:tblBorders>
        <w:insideH w:val="single" w:sz="4" w:space="0" w:color="auto"/>
        <w:insideV w:val="single" w:sz="4" w:space="0" w:color="auto"/>
      </w:tblBorders>
      <w:tblCellMar>
        <w:top w:w="0" w:type="dxa"/>
        <w:left w:w="0" w:type="dxa"/>
        <w:bottom w:w="0" w:type="dxa"/>
        <w:right w:w="0" w:type="dxa"/>
      </w:tblCellMar>
    </w:tblPr>
    <w:tcPr>
      <w:tcMar>
        <w:top w:w="0" w:type="dxa"/>
        <w:left w:w="0" w:type="dxa"/>
        <w:bottom w:w="125" w:type="dxa"/>
        <w:right w:w="0" w:type="dxa"/>
      </w:tcMar>
    </w:tcPr>
  </w:style>
  <w:style w:type="paragraph" w:customStyle="1" w:styleId="Aufzhlung1">
    <w:name w:val="_Aufzählung1"/>
    <w:basedOn w:val="Standard"/>
    <w:uiPriority w:val="99"/>
    <w:rsid w:val="008E31FA"/>
    <w:pPr>
      <w:numPr>
        <w:numId w:val="3"/>
      </w:numPr>
    </w:pPr>
  </w:style>
  <w:style w:type="paragraph" w:styleId="Verzeichnis3">
    <w:name w:val="toc 3"/>
    <w:basedOn w:val="Standard"/>
    <w:next w:val="Standard"/>
    <w:autoRedefine/>
    <w:semiHidden/>
    <w:rsid w:val="00F66F51"/>
    <w:pPr>
      <w:tabs>
        <w:tab w:val="left" w:pos="567"/>
        <w:tab w:val="right" w:leader="dot" w:pos="7610"/>
      </w:tabs>
    </w:pPr>
  </w:style>
  <w:style w:type="paragraph" w:customStyle="1" w:styleId="StandardohneLZ">
    <w:name w:val="StandardohneLZ"/>
    <w:basedOn w:val="Standard"/>
    <w:rsid w:val="008E31FA"/>
  </w:style>
  <w:style w:type="paragraph" w:customStyle="1" w:styleId="Aufzhlung2">
    <w:name w:val="_Aufzählung2"/>
    <w:basedOn w:val="Aufzhlung1"/>
    <w:rsid w:val="008E31FA"/>
    <w:pPr>
      <w:numPr>
        <w:numId w:val="4"/>
      </w:numPr>
    </w:pPr>
  </w:style>
  <w:style w:type="paragraph" w:customStyle="1" w:styleId="Aufzhlung3">
    <w:name w:val="_Aufzählung3"/>
    <w:basedOn w:val="Aufzhlung2"/>
    <w:rsid w:val="008E31FA"/>
    <w:pPr>
      <w:numPr>
        <w:numId w:val="1"/>
      </w:numPr>
    </w:pPr>
  </w:style>
  <w:style w:type="paragraph" w:customStyle="1" w:styleId="NumAufzhlung">
    <w:name w:val="_NumAufzählung"/>
    <w:basedOn w:val="Standard"/>
    <w:rsid w:val="003441FD"/>
    <w:pPr>
      <w:numPr>
        <w:numId w:val="5"/>
      </w:numPr>
    </w:pPr>
  </w:style>
  <w:style w:type="paragraph" w:customStyle="1" w:styleId="Tabellenkopf">
    <w:name w:val="_Tabellenkopf"/>
    <w:basedOn w:val="Standard"/>
    <w:rsid w:val="008E31FA"/>
    <w:rPr>
      <w:b/>
      <w:sz w:val="16"/>
      <w:szCs w:val="16"/>
    </w:rPr>
  </w:style>
  <w:style w:type="paragraph" w:customStyle="1" w:styleId="Tabellenfu">
    <w:name w:val="_Tabellenfuß"/>
    <w:basedOn w:val="Standard"/>
    <w:rsid w:val="008E31FA"/>
    <w:rPr>
      <w:sz w:val="16"/>
      <w:szCs w:val="16"/>
    </w:rPr>
  </w:style>
  <w:style w:type="paragraph" w:styleId="Beschriftung">
    <w:name w:val="caption"/>
    <w:basedOn w:val="Standard"/>
    <w:next w:val="Standard"/>
    <w:qFormat/>
    <w:rsid w:val="00E95BDC"/>
    <w:pPr>
      <w:spacing w:before="120" w:after="120"/>
    </w:pPr>
    <w:rPr>
      <w:b/>
      <w:bCs/>
    </w:rPr>
  </w:style>
  <w:style w:type="paragraph" w:customStyle="1" w:styleId="Bildunterschrift">
    <w:name w:val="_Bildunterschrift"/>
    <w:basedOn w:val="Standard"/>
    <w:rsid w:val="008E31FA"/>
    <w:rPr>
      <w:sz w:val="16"/>
      <w:szCs w:val="16"/>
    </w:rPr>
  </w:style>
  <w:style w:type="paragraph" w:customStyle="1" w:styleId="Tabellenfunote">
    <w:name w:val="_Tabellenfußnote"/>
    <w:basedOn w:val="Standard"/>
    <w:rsid w:val="008E31FA"/>
    <w:pPr>
      <w:spacing w:before="60" w:line="200" w:lineRule="atLeast"/>
    </w:pPr>
    <w:rPr>
      <w:sz w:val="16"/>
      <w:szCs w:val="16"/>
    </w:rPr>
  </w:style>
  <w:style w:type="paragraph" w:customStyle="1" w:styleId="berschrift">
    <w:name w:val="_Überschrift"/>
    <w:basedOn w:val="Standard"/>
    <w:next w:val="Standard"/>
    <w:rsid w:val="008E31FA"/>
    <w:pPr>
      <w:keepNext/>
      <w:keepLines/>
      <w:suppressAutoHyphens/>
      <w:spacing w:before="240"/>
    </w:pPr>
    <w:rPr>
      <w:b/>
    </w:rPr>
  </w:style>
  <w:style w:type="paragraph" w:styleId="Funotentext">
    <w:name w:val="footnote text"/>
    <w:basedOn w:val="Standard"/>
    <w:semiHidden/>
    <w:rsid w:val="00040CC8"/>
    <w:pPr>
      <w:spacing w:line="200" w:lineRule="atLeast"/>
    </w:pPr>
    <w:rPr>
      <w:sz w:val="16"/>
    </w:rPr>
  </w:style>
  <w:style w:type="character" w:styleId="Funotenzeichen">
    <w:name w:val="footnote reference"/>
    <w:basedOn w:val="Absatz-Standardschriftart"/>
    <w:semiHidden/>
    <w:rsid w:val="00040CC8"/>
    <w:rPr>
      <w:vertAlign w:val="superscript"/>
    </w:rPr>
  </w:style>
  <w:style w:type="paragraph" w:styleId="Sprechblasentext">
    <w:name w:val="Balloon Text"/>
    <w:basedOn w:val="Standard"/>
    <w:semiHidden/>
    <w:rsid w:val="00701F69"/>
    <w:rPr>
      <w:rFonts w:ascii="Tahoma" w:hAnsi="Tahoma" w:cs="Tahoma"/>
      <w:sz w:val="16"/>
      <w:szCs w:val="16"/>
    </w:rPr>
  </w:style>
  <w:style w:type="character" w:styleId="Hyperlink">
    <w:name w:val="Hyperlink"/>
    <w:basedOn w:val="Absatz-Standardschriftart"/>
    <w:uiPriority w:val="99"/>
    <w:rsid w:val="0057441E"/>
    <w:rPr>
      <w:color w:val="0000FF" w:themeColor="hyperlink"/>
      <w:u w:val="single"/>
    </w:rPr>
  </w:style>
  <w:style w:type="paragraph" w:styleId="Listenabsatz">
    <w:name w:val="List Paragraph"/>
    <w:basedOn w:val="Standard"/>
    <w:uiPriority w:val="34"/>
    <w:qFormat/>
    <w:rsid w:val="007D49E1"/>
    <w:pPr>
      <w:ind w:left="720"/>
      <w:contextualSpacing/>
    </w:pPr>
  </w:style>
  <w:style w:type="character" w:styleId="Kommentarzeichen">
    <w:name w:val="annotation reference"/>
    <w:basedOn w:val="Absatz-Standardschriftart"/>
    <w:uiPriority w:val="99"/>
    <w:rsid w:val="0060652E"/>
    <w:rPr>
      <w:sz w:val="16"/>
      <w:szCs w:val="16"/>
    </w:rPr>
  </w:style>
  <w:style w:type="paragraph" w:styleId="Kommentartext">
    <w:name w:val="annotation text"/>
    <w:basedOn w:val="Standard"/>
    <w:link w:val="KommentartextZchn"/>
    <w:uiPriority w:val="99"/>
    <w:rsid w:val="0060652E"/>
    <w:pPr>
      <w:spacing w:line="240" w:lineRule="auto"/>
    </w:pPr>
  </w:style>
  <w:style w:type="character" w:customStyle="1" w:styleId="KommentartextZchn">
    <w:name w:val="Kommentartext Zchn"/>
    <w:basedOn w:val="Absatz-Standardschriftart"/>
    <w:link w:val="Kommentartext"/>
    <w:uiPriority w:val="99"/>
    <w:rsid w:val="0060652E"/>
    <w:rPr>
      <w:rFonts w:ascii="Arial" w:hAnsi="Arial"/>
      <w:kern w:val="10"/>
      <w:lang w:val="en-US"/>
    </w:rPr>
  </w:style>
  <w:style w:type="paragraph" w:styleId="Kommentarthema">
    <w:name w:val="annotation subject"/>
    <w:basedOn w:val="Kommentartext"/>
    <w:next w:val="Kommentartext"/>
    <w:link w:val="KommentarthemaZchn"/>
    <w:rsid w:val="0060652E"/>
    <w:rPr>
      <w:b/>
      <w:bCs/>
    </w:rPr>
  </w:style>
  <w:style w:type="character" w:customStyle="1" w:styleId="KommentarthemaZchn">
    <w:name w:val="Kommentarthema Zchn"/>
    <w:basedOn w:val="KommentartextZchn"/>
    <w:link w:val="Kommentarthema"/>
    <w:rsid w:val="0060652E"/>
    <w:rPr>
      <w:rFonts w:ascii="Arial" w:hAnsi="Arial"/>
      <w:b/>
      <w:bCs/>
      <w:kern w:val="10"/>
      <w:lang w:val="en-US"/>
    </w:rPr>
  </w:style>
  <w:style w:type="paragraph" w:customStyle="1" w:styleId="Numbering">
    <w:name w:val="Numbering"/>
    <w:basedOn w:val="Standard"/>
    <w:uiPriority w:val="2"/>
    <w:qFormat/>
    <w:rsid w:val="00154C8C"/>
    <w:pPr>
      <w:numPr>
        <w:numId w:val="8"/>
      </w:numPr>
      <w:spacing w:before="120" w:after="120" w:line="276" w:lineRule="auto"/>
      <w:ind w:left="714" w:hanging="357"/>
      <w:jc w:val="both"/>
    </w:pPr>
    <w:rPr>
      <w:rFonts w:eastAsia="Calibri"/>
      <w:kern w:val="0"/>
      <w:sz w:val="22"/>
      <w:szCs w:val="22"/>
      <w:lang w:eastAsia="en-US"/>
    </w:rPr>
  </w:style>
  <w:style w:type="character" w:customStyle="1" w:styleId="FuzeileZchn">
    <w:name w:val="Fußzeile Zchn"/>
    <w:basedOn w:val="Absatz-Standardschriftart"/>
    <w:link w:val="Fuzeile"/>
    <w:uiPriority w:val="99"/>
    <w:locked/>
    <w:rsid w:val="003D6BA2"/>
    <w:rPr>
      <w:rFonts w:ascii="Arial" w:hAnsi="Arial"/>
      <w:kern w:val="10"/>
      <w:sz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84434">
      <w:bodyDiv w:val="1"/>
      <w:marLeft w:val="0"/>
      <w:marRight w:val="0"/>
      <w:marTop w:val="0"/>
      <w:marBottom w:val="0"/>
      <w:divBdr>
        <w:top w:val="none" w:sz="0" w:space="0" w:color="auto"/>
        <w:left w:val="none" w:sz="0" w:space="0" w:color="auto"/>
        <w:bottom w:val="none" w:sz="0" w:space="0" w:color="auto"/>
        <w:right w:val="none" w:sz="0" w:space="0" w:color="auto"/>
      </w:divBdr>
      <w:divsChild>
        <w:div w:id="1610970727">
          <w:marLeft w:val="288"/>
          <w:marRight w:val="0"/>
          <w:marTop w:val="72"/>
          <w:marBottom w:val="0"/>
          <w:divBdr>
            <w:top w:val="none" w:sz="0" w:space="0" w:color="auto"/>
            <w:left w:val="none" w:sz="0" w:space="0" w:color="auto"/>
            <w:bottom w:val="none" w:sz="0" w:space="0" w:color="auto"/>
            <w:right w:val="none" w:sz="0" w:space="0" w:color="auto"/>
          </w:divBdr>
        </w:div>
      </w:divsChild>
    </w:div>
    <w:div w:id="136848685">
      <w:bodyDiv w:val="1"/>
      <w:marLeft w:val="0"/>
      <w:marRight w:val="0"/>
      <w:marTop w:val="0"/>
      <w:marBottom w:val="0"/>
      <w:divBdr>
        <w:top w:val="none" w:sz="0" w:space="0" w:color="auto"/>
        <w:left w:val="none" w:sz="0" w:space="0" w:color="auto"/>
        <w:bottom w:val="none" w:sz="0" w:space="0" w:color="auto"/>
        <w:right w:val="none" w:sz="0" w:space="0" w:color="auto"/>
      </w:divBdr>
      <w:divsChild>
        <w:div w:id="1959413208">
          <w:marLeft w:val="288"/>
          <w:marRight w:val="0"/>
          <w:marTop w:val="72"/>
          <w:marBottom w:val="0"/>
          <w:divBdr>
            <w:top w:val="none" w:sz="0" w:space="0" w:color="auto"/>
            <w:left w:val="none" w:sz="0" w:space="0" w:color="auto"/>
            <w:bottom w:val="none" w:sz="0" w:space="0" w:color="auto"/>
            <w:right w:val="none" w:sz="0" w:space="0" w:color="auto"/>
          </w:divBdr>
        </w:div>
      </w:divsChild>
    </w:div>
    <w:div w:id="183783732">
      <w:bodyDiv w:val="1"/>
      <w:marLeft w:val="0"/>
      <w:marRight w:val="0"/>
      <w:marTop w:val="0"/>
      <w:marBottom w:val="0"/>
      <w:divBdr>
        <w:top w:val="none" w:sz="0" w:space="0" w:color="auto"/>
        <w:left w:val="none" w:sz="0" w:space="0" w:color="auto"/>
        <w:bottom w:val="none" w:sz="0" w:space="0" w:color="auto"/>
        <w:right w:val="none" w:sz="0" w:space="0" w:color="auto"/>
      </w:divBdr>
    </w:div>
    <w:div w:id="567497474">
      <w:bodyDiv w:val="1"/>
      <w:marLeft w:val="0"/>
      <w:marRight w:val="0"/>
      <w:marTop w:val="0"/>
      <w:marBottom w:val="0"/>
      <w:divBdr>
        <w:top w:val="none" w:sz="0" w:space="0" w:color="auto"/>
        <w:left w:val="none" w:sz="0" w:space="0" w:color="auto"/>
        <w:bottom w:val="none" w:sz="0" w:space="0" w:color="auto"/>
        <w:right w:val="none" w:sz="0" w:space="0" w:color="auto"/>
      </w:divBdr>
    </w:div>
    <w:div w:id="1120880419">
      <w:bodyDiv w:val="1"/>
      <w:marLeft w:val="0"/>
      <w:marRight w:val="0"/>
      <w:marTop w:val="0"/>
      <w:marBottom w:val="0"/>
      <w:divBdr>
        <w:top w:val="none" w:sz="0" w:space="0" w:color="auto"/>
        <w:left w:val="none" w:sz="0" w:space="0" w:color="auto"/>
        <w:bottom w:val="none" w:sz="0" w:space="0" w:color="auto"/>
        <w:right w:val="none" w:sz="0" w:space="0" w:color="auto"/>
      </w:divBdr>
      <w:divsChild>
        <w:div w:id="1479345464">
          <w:marLeft w:val="346"/>
          <w:marRight w:val="0"/>
          <w:marTop w:val="240"/>
          <w:marBottom w:val="0"/>
          <w:divBdr>
            <w:top w:val="none" w:sz="0" w:space="0" w:color="auto"/>
            <w:left w:val="none" w:sz="0" w:space="0" w:color="auto"/>
            <w:bottom w:val="none" w:sz="0" w:space="0" w:color="auto"/>
            <w:right w:val="none" w:sz="0" w:space="0" w:color="auto"/>
          </w:divBdr>
        </w:div>
        <w:div w:id="1487670599">
          <w:marLeft w:val="346"/>
          <w:marRight w:val="0"/>
          <w:marTop w:val="240"/>
          <w:marBottom w:val="0"/>
          <w:divBdr>
            <w:top w:val="none" w:sz="0" w:space="0" w:color="auto"/>
            <w:left w:val="none" w:sz="0" w:space="0" w:color="auto"/>
            <w:bottom w:val="none" w:sz="0" w:space="0" w:color="auto"/>
            <w:right w:val="none" w:sz="0" w:space="0" w:color="auto"/>
          </w:divBdr>
        </w:div>
        <w:div w:id="1585266284">
          <w:marLeft w:val="346"/>
          <w:marRight w:val="0"/>
          <w:marTop w:val="240"/>
          <w:marBottom w:val="0"/>
          <w:divBdr>
            <w:top w:val="none" w:sz="0" w:space="0" w:color="auto"/>
            <w:left w:val="none" w:sz="0" w:space="0" w:color="auto"/>
            <w:bottom w:val="none" w:sz="0" w:space="0" w:color="auto"/>
            <w:right w:val="none" w:sz="0" w:space="0" w:color="auto"/>
          </w:divBdr>
        </w:div>
      </w:divsChild>
    </w:div>
    <w:div w:id="1227643031">
      <w:bodyDiv w:val="1"/>
      <w:marLeft w:val="0"/>
      <w:marRight w:val="0"/>
      <w:marTop w:val="0"/>
      <w:marBottom w:val="0"/>
      <w:divBdr>
        <w:top w:val="none" w:sz="0" w:space="0" w:color="auto"/>
        <w:left w:val="none" w:sz="0" w:space="0" w:color="auto"/>
        <w:bottom w:val="none" w:sz="0" w:space="0" w:color="auto"/>
        <w:right w:val="none" w:sz="0" w:space="0" w:color="auto"/>
      </w:divBdr>
    </w:div>
    <w:div w:id="1601185232">
      <w:bodyDiv w:val="1"/>
      <w:marLeft w:val="0"/>
      <w:marRight w:val="0"/>
      <w:marTop w:val="0"/>
      <w:marBottom w:val="0"/>
      <w:divBdr>
        <w:top w:val="none" w:sz="0" w:space="0" w:color="auto"/>
        <w:left w:val="none" w:sz="0" w:space="0" w:color="auto"/>
        <w:bottom w:val="none" w:sz="0" w:space="0" w:color="auto"/>
        <w:right w:val="none" w:sz="0" w:space="0" w:color="auto"/>
      </w:divBdr>
    </w:div>
    <w:div w:id="1634096842">
      <w:bodyDiv w:val="1"/>
      <w:marLeft w:val="0"/>
      <w:marRight w:val="0"/>
      <w:marTop w:val="0"/>
      <w:marBottom w:val="0"/>
      <w:divBdr>
        <w:top w:val="none" w:sz="0" w:space="0" w:color="auto"/>
        <w:left w:val="none" w:sz="0" w:space="0" w:color="auto"/>
        <w:bottom w:val="none" w:sz="0" w:space="0" w:color="auto"/>
        <w:right w:val="none" w:sz="0" w:space="0" w:color="auto"/>
      </w:divBdr>
    </w:div>
    <w:div w:id="1752195985">
      <w:bodyDiv w:val="1"/>
      <w:marLeft w:val="0"/>
      <w:marRight w:val="0"/>
      <w:marTop w:val="0"/>
      <w:marBottom w:val="0"/>
      <w:divBdr>
        <w:top w:val="none" w:sz="0" w:space="0" w:color="auto"/>
        <w:left w:val="none" w:sz="0" w:space="0" w:color="auto"/>
        <w:bottom w:val="none" w:sz="0" w:space="0" w:color="auto"/>
        <w:right w:val="none" w:sz="0" w:space="0" w:color="auto"/>
      </w:divBdr>
      <w:divsChild>
        <w:div w:id="752312335">
          <w:marLeft w:val="346"/>
          <w:marRight w:val="0"/>
          <w:marTop w:val="240"/>
          <w:marBottom w:val="0"/>
          <w:divBdr>
            <w:top w:val="none" w:sz="0" w:space="0" w:color="auto"/>
            <w:left w:val="none" w:sz="0" w:space="0" w:color="auto"/>
            <w:bottom w:val="none" w:sz="0" w:space="0" w:color="auto"/>
            <w:right w:val="none" w:sz="0" w:space="0" w:color="auto"/>
          </w:divBdr>
        </w:div>
        <w:div w:id="1077362440">
          <w:marLeft w:val="346"/>
          <w:marRight w:val="0"/>
          <w:marTop w:val="240"/>
          <w:marBottom w:val="0"/>
          <w:divBdr>
            <w:top w:val="none" w:sz="0" w:space="0" w:color="auto"/>
            <w:left w:val="none" w:sz="0" w:space="0" w:color="auto"/>
            <w:bottom w:val="none" w:sz="0" w:space="0" w:color="auto"/>
            <w:right w:val="none" w:sz="0" w:space="0" w:color="auto"/>
          </w:divBdr>
        </w:div>
        <w:div w:id="1087921083">
          <w:marLeft w:val="346"/>
          <w:marRight w:val="0"/>
          <w:marTop w:val="240"/>
          <w:marBottom w:val="0"/>
          <w:divBdr>
            <w:top w:val="none" w:sz="0" w:space="0" w:color="auto"/>
            <w:left w:val="none" w:sz="0" w:space="0" w:color="auto"/>
            <w:bottom w:val="none" w:sz="0" w:space="0" w:color="auto"/>
            <w:right w:val="none" w:sz="0" w:space="0" w:color="auto"/>
          </w:divBdr>
        </w:div>
        <w:div w:id="1175455063">
          <w:marLeft w:val="346"/>
          <w:marRight w:val="0"/>
          <w:marTop w:val="240"/>
          <w:marBottom w:val="0"/>
          <w:divBdr>
            <w:top w:val="none" w:sz="0" w:space="0" w:color="auto"/>
            <w:left w:val="none" w:sz="0" w:space="0" w:color="auto"/>
            <w:bottom w:val="none" w:sz="0" w:space="0" w:color="auto"/>
            <w:right w:val="none" w:sz="0" w:space="0" w:color="auto"/>
          </w:divBdr>
        </w:div>
      </w:divsChild>
    </w:div>
    <w:div w:id="205183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image" Target="media/image1.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3" Type="http://schemas.openxmlformats.org/officeDocument/2006/relationships/image" Target="media/image2.wmf"/><Relationship Id="rId2" Type="http://schemas.openxmlformats.org/officeDocument/2006/relationships/hyperlink" Target="mailto:n.hullen@bitkom.org" TargetMode="External"/><Relationship Id="rId1" Type="http://schemas.openxmlformats.org/officeDocument/2006/relationships/hyperlink" Target="mailto:s.dehmel@bitko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Dehmel\AppData\Roaming\Microsoft\Templates\Position_paper_BITKOM.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23F913FF93D8740A3208BA3E4167700" ma:contentTypeVersion="3" ma:contentTypeDescription="Ein neues Dokument erstellen." ma:contentTypeScope="" ma:versionID="968b9be121c25e7e542d787276230783">
  <xsd:schema xmlns:xsd="http://www.w3.org/2001/XMLSchema" xmlns:p="http://schemas.microsoft.com/office/2006/metadata/properties" xmlns:ns2="2ebc0d58-cb5e-4fd4-a118-2e45205a1eaf" xmlns:ns3="a0da113e-30c3-4295-a409-7bd88bd721bf" targetNamespace="http://schemas.microsoft.com/office/2006/metadata/properties" ma:root="true" ma:fieldsID="de06efda488045b24d5a1f6bb26c3d0f" ns2:_="" ns3:_="">
    <xsd:import namespace="2ebc0d58-cb5e-4fd4-a118-2e45205a1eaf"/>
    <xsd:import namespace="a0da113e-30c3-4295-a409-7bd88bd721bf"/>
    <xsd:element name="properties">
      <xsd:complexType>
        <xsd:sequence>
          <xsd:element name="documentManagement">
            <xsd:complexType>
              <xsd:all>
                <xsd:element ref="ns2:zugeordnete_x0020_Ressource" minOccurs="0"/>
                <xsd:element ref="ns2:zugeordnetes_x0020_Managementsystem" minOccurs="0"/>
                <xsd:element ref="ns3:Kategorie" minOccurs="0"/>
              </xsd:all>
            </xsd:complexType>
          </xsd:element>
        </xsd:sequence>
      </xsd:complexType>
    </xsd:element>
  </xsd:schema>
  <xsd:schema xmlns:xsd="http://www.w3.org/2001/XMLSchema" xmlns:dms="http://schemas.microsoft.com/office/2006/documentManagement/types" targetNamespace="2ebc0d58-cb5e-4fd4-a118-2e45205a1eaf" elementFormDefault="qualified">
    <xsd:import namespace="http://schemas.microsoft.com/office/2006/documentManagement/types"/>
    <xsd:element name="zugeordnete_x0020_Ressource" ma:index="8" nillable="true" ma:displayName="zugeordnete Ressource" ma:list="{ef1d1314-a20b-482d-99dd-037f45a22bac}" ma:internalName="zugeordnete_x0020_Ressource" ma:showField="Title" ma:web="2ebc0d58-cb5e-4fd4-a118-2e45205a1eaf">
      <xsd:complexType>
        <xsd:complexContent>
          <xsd:extension base="dms:MultiChoiceLookup">
            <xsd:sequence>
              <xsd:element name="Value" type="dms:Lookup" maxOccurs="unbounded" minOccurs="0" nillable="true"/>
            </xsd:sequence>
          </xsd:extension>
        </xsd:complexContent>
      </xsd:complexType>
    </xsd:element>
    <xsd:element name="zugeordnetes_x0020_Managementsystem" ma:index="9" nillable="true" ma:displayName="zugeordnetes Managementsystem" ma:list="{957c4079-7cda-4096-9a93-38d848264a00}" ma:internalName="zugeordnetes_x0020_Managementsystem" ma:showField="Title" ma:web="2ebc0d58-cb5e-4fd4-a118-2e45205a1ea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dms="http://schemas.microsoft.com/office/2006/documentManagement/types" targetNamespace="a0da113e-30c3-4295-a409-7bd88bd721bf" elementFormDefault="qualified">
    <xsd:import namespace="http://schemas.microsoft.com/office/2006/documentManagement/types"/>
    <xsd:element name="Kategorie" ma:index="10" nillable="true" ma:displayName="Kategorie" ma:default="Aktuelle Presse-News" ma:format="Dropdown" ma:internalName="Kategorie">
      <xsd:simpleType>
        <xsd:restriction base="dms:Choice">
          <xsd:enumeration value="Aktuelle Presse-News"/>
          <xsd:enumeration value="BITKOM Bücher"/>
          <xsd:enumeration value="BITKOM Gremien"/>
          <xsd:enumeration value="BITKOM Web"/>
          <xsd:enumeration value="Corporate Design"/>
          <xsd:enumeration value="Corporate Publishing"/>
          <xsd:enumeration value="Event Management"/>
          <xsd:enumeration value="Finanzen"/>
          <xsd:enumeration value="Gesetze / Richtlinien / Normen (englisch)"/>
          <xsd:enumeration value="Gesetze / Richtlinien / Normen"/>
          <xsd:enumeration value="Infoline"/>
          <xsd:enumeration value="IT-Management"/>
          <xsd:enumeration value="Merkblätter und Hilfestellungen"/>
          <xsd:enumeration value="Personalmanagement"/>
          <xsd:enumeration value="PR-Pläne und Vorlagen"/>
          <xsd:enumeration value="Projektmanagement"/>
          <xsd:enumeration value="Scheer, Prof. Dr. - Infosammlung"/>
          <xsd:enumeration value="Rechtsangelegenheiten"/>
          <xsd:enumeration value="Travelmanagement"/>
          <xsd:enumeration value="BITKOM Vorlagen"/>
          <xsd:enumeration value="Zentrale Listen"/>
          <xsd:enumeration value="Sitzungsprotokoll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Kategorie xmlns="a0da113e-30c3-4295-a409-7bd88bd721bf">BITKOM Vorlagen</Kategorie>
    <zugeordnete_x0020_Ressource xmlns="2ebc0d58-cb5e-4fd4-a118-2e45205a1eaf"/>
    <zugeordnetes_x0020_Managementsystem xmlns="2ebc0d58-cb5e-4fd4-a118-2e45205a1ea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A1404-1E50-4EC5-BAEB-298377FD6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bc0d58-cb5e-4fd4-a118-2e45205a1eaf"/>
    <ds:schemaRef ds:uri="a0da113e-30c3-4295-a409-7bd88bd721b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4643F90-0826-4658-B363-462CCA2916FF}">
  <ds:schemaRefs>
    <ds:schemaRef ds:uri="http://schemas.microsoft.com/sharepoint/v3/contenttype/forms"/>
  </ds:schemaRefs>
</ds:datastoreItem>
</file>

<file path=customXml/itemProps3.xml><?xml version="1.0" encoding="utf-8"?>
<ds:datastoreItem xmlns:ds="http://schemas.openxmlformats.org/officeDocument/2006/customXml" ds:itemID="{F49D50C3-7D74-403D-A74E-36E63759EF8E}">
  <ds:schemaRefs>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http://purl.org/dc/dcmitype/"/>
    <ds:schemaRef ds:uri="http://www.w3.org/XML/1998/namespace"/>
    <ds:schemaRef ds:uri="a0da113e-30c3-4295-a409-7bd88bd721bf"/>
    <ds:schemaRef ds:uri="2ebc0d58-cb5e-4fd4-a118-2e45205a1eaf"/>
    <ds:schemaRef ds:uri="http://purl.org/dc/terms/"/>
  </ds:schemaRefs>
</ds:datastoreItem>
</file>

<file path=customXml/itemProps4.xml><?xml version="1.0" encoding="utf-8"?>
<ds:datastoreItem xmlns:ds="http://schemas.openxmlformats.org/officeDocument/2006/customXml" ds:itemID="{0D259EE8-29F8-4C93-8F61-898AAB1DD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Position_paper_BITKOM.dotx</Template>
  <TotalTime>0</TotalTime>
  <Pages>14</Pages>
  <Words>5285</Words>
  <Characters>28473</Characters>
  <Application>Microsoft Office Word</Application>
  <DocSecurity>0</DocSecurity>
  <Lines>237</Lines>
  <Paragraphs>67</Paragraphs>
  <ScaleCrop>false</ScaleCrop>
  <HeadingPairs>
    <vt:vector size="2" baseType="variant">
      <vt:variant>
        <vt:lpstr>Titel</vt:lpstr>
      </vt:variant>
      <vt:variant>
        <vt:i4>1</vt:i4>
      </vt:variant>
    </vt:vector>
  </HeadingPairs>
  <TitlesOfParts>
    <vt:vector size="1" baseType="lpstr">
      <vt:lpstr>Stellungnahme</vt:lpstr>
    </vt:vector>
  </TitlesOfParts>
  <LinksUpToDate>false</LinksUpToDate>
  <CharactersWithSpaces>33691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Stellungnahme</dc:title>
  <dc:creator/>
  <cp:lastModifiedBy/>
  <cp:revision>1</cp:revision>
  <cp:lastPrinted>2008-08-06T15:15:00Z</cp:lastPrinted>
  <dcterms:created xsi:type="dcterms:W3CDTF">2012-11-02T08:27:00Z</dcterms:created>
  <dcterms:modified xsi:type="dcterms:W3CDTF">2012-11-07T16:40:00Z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0x010100023F913FF93D8740A3208BA3E4167700</vt:lpwstr>
  </property>
</Properties>
</file>